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73" w:rsidRPr="00D56094" w:rsidRDefault="00043E73" w:rsidP="00043E7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6094">
        <w:rPr>
          <w:rFonts w:ascii="Times New Roman" w:hAnsi="Times New Roman" w:cs="Times New Roman"/>
          <w:sz w:val="24"/>
          <w:szCs w:val="24"/>
        </w:rPr>
        <w:t>Приложение № 1</w:t>
      </w:r>
    </w:p>
    <w:p w:rsidR="00043E73" w:rsidRPr="00D56094" w:rsidRDefault="00043E73" w:rsidP="00043E7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D5609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Министерством энергетики Российской Федерации государственной услуги по утверждению инвестиционных программ субъектов электроэнергетики</w:t>
      </w:r>
    </w:p>
    <w:p w:rsidR="00043E73" w:rsidRPr="00D56094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E73" w:rsidRPr="00D56094" w:rsidRDefault="00043E73" w:rsidP="00043E73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043E73" w:rsidRPr="00D56094" w:rsidRDefault="00043E73" w:rsidP="00DF161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D56094">
        <w:rPr>
          <w:rFonts w:ascii="Times New Roman" w:hAnsi="Times New Roman" w:cs="Times New Roman"/>
          <w:sz w:val="24"/>
          <w:szCs w:val="24"/>
        </w:rPr>
        <w:t>Департамент</w:t>
      </w:r>
    </w:p>
    <w:p w:rsidR="00043E73" w:rsidRPr="00D56094" w:rsidRDefault="00043E73" w:rsidP="00DF161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D56094">
        <w:rPr>
          <w:rFonts w:ascii="Times New Roman" w:hAnsi="Times New Roman" w:cs="Times New Roman"/>
          <w:sz w:val="24"/>
          <w:szCs w:val="24"/>
        </w:rPr>
        <w:t>развития электроэнергетики</w:t>
      </w:r>
    </w:p>
    <w:p w:rsidR="00043E73" w:rsidRPr="00D56094" w:rsidRDefault="00043E73" w:rsidP="00DF1618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D56094">
        <w:rPr>
          <w:rFonts w:ascii="Times New Roman" w:hAnsi="Times New Roman" w:cs="Times New Roman"/>
          <w:sz w:val="24"/>
          <w:szCs w:val="24"/>
        </w:rPr>
        <w:t>Минэнерго России</w:t>
      </w:r>
    </w:p>
    <w:p w:rsidR="00C07D07" w:rsidRPr="00D56094" w:rsidRDefault="00C07D07" w:rsidP="00C07D07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043E73" w:rsidRPr="00D56094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E73" w:rsidRPr="00D56094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E73" w:rsidRPr="00D56094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E73" w:rsidRPr="00D56094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6094">
        <w:rPr>
          <w:rFonts w:ascii="Times New Roman" w:hAnsi="Times New Roman" w:cs="Times New Roman"/>
          <w:sz w:val="24"/>
          <w:szCs w:val="24"/>
        </w:rPr>
        <w:t>ЗАЯВЛЕНИЕ</w:t>
      </w:r>
    </w:p>
    <w:p w:rsidR="00737284" w:rsidRPr="00D56094" w:rsidRDefault="00043E73" w:rsidP="00486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094">
        <w:rPr>
          <w:rFonts w:ascii="Times New Roman" w:hAnsi="Times New Roman" w:cs="Times New Roman"/>
          <w:sz w:val="24"/>
          <w:szCs w:val="24"/>
        </w:rPr>
        <w:t>об утверждении инвестиционной программы субъекта электроэнергетики и (или) изменений, которые вносятся в инвестиционную программу субъекта электроэнергетики</w:t>
      </w:r>
      <w:r w:rsidR="00117E03" w:rsidRPr="00D56094">
        <w:rPr>
          <w:rFonts w:ascii="Times New Roman" w:hAnsi="Times New Roman" w:cs="Times New Roman"/>
          <w:sz w:val="24"/>
          <w:szCs w:val="24"/>
        </w:rPr>
        <w:t xml:space="preserve"> (далее – заявление)</w:t>
      </w:r>
    </w:p>
    <w:p w:rsidR="009B6E1D" w:rsidRPr="00D56094" w:rsidRDefault="009B6E1D" w:rsidP="00486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1" w:type="dxa"/>
        <w:tblInd w:w="-176" w:type="dxa"/>
        <w:tblLook w:val="04A0"/>
      </w:tblPr>
      <w:tblGrid>
        <w:gridCol w:w="5653"/>
        <w:gridCol w:w="562"/>
        <w:gridCol w:w="4276"/>
      </w:tblGrid>
      <w:tr w:rsidR="00737284" w:rsidRPr="00D56094" w:rsidTr="001545C5">
        <w:tc>
          <w:tcPr>
            <w:tcW w:w="10491" w:type="dxa"/>
            <w:gridSpan w:val="3"/>
          </w:tcPr>
          <w:p w:rsidR="00737284" w:rsidRPr="00D56094" w:rsidRDefault="002C77C3" w:rsidP="002C77C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Общие сведения о субъекте электроэнергетики</w:t>
            </w:r>
            <w:r w:rsidR="003A4066" w:rsidRPr="00D56094">
              <w:rPr>
                <w:rFonts w:ascii="Times New Roman" w:hAnsi="Times New Roman" w:cs="Times New Roman"/>
                <w:sz w:val="24"/>
                <w:szCs w:val="24"/>
              </w:rPr>
              <w:t>, направляющем заявление</w:t>
            </w:r>
            <w:r w:rsidR="00DF1618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Заявитель)</w:t>
            </w:r>
          </w:p>
        </w:tc>
      </w:tr>
      <w:tr w:rsidR="00737284" w:rsidRPr="00D56094" w:rsidTr="005772D2">
        <w:tc>
          <w:tcPr>
            <w:tcW w:w="6215" w:type="dxa"/>
            <w:gridSpan w:val="2"/>
          </w:tcPr>
          <w:p w:rsidR="00737284" w:rsidRPr="00D56094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4276" w:type="dxa"/>
          </w:tcPr>
          <w:p w:rsidR="00737284" w:rsidRPr="00D56094" w:rsidRDefault="00EF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1" w:author="Buhg" w:date="2019-04-09T09:05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Открытое акционерное общество «</w:t>
              </w:r>
              <w:proofErr w:type="spellStart"/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Юрьевецкие</w:t>
              </w:r>
              <w:proofErr w:type="spellEnd"/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 xml:space="preserve"> электрические сети»</w:t>
              </w:r>
            </w:ins>
          </w:p>
        </w:tc>
      </w:tr>
      <w:tr w:rsidR="00737284" w:rsidRPr="00D56094" w:rsidTr="005772D2">
        <w:tc>
          <w:tcPr>
            <w:tcW w:w="6215" w:type="dxa"/>
            <w:gridSpan w:val="2"/>
          </w:tcPr>
          <w:p w:rsidR="00737284" w:rsidRPr="00D56094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276" w:type="dxa"/>
          </w:tcPr>
          <w:p w:rsidR="00737284" w:rsidRPr="00D56094" w:rsidRDefault="00EF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2" w:author="Buhg" w:date="2019-04-09T09:05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1083720000165</w:t>
              </w:r>
            </w:ins>
          </w:p>
        </w:tc>
      </w:tr>
      <w:tr w:rsidR="00737284" w:rsidRPr="00D56094" w:rsidTr="005772D2">
        <w:tc>
          <w:tcPr>
            <w:tcW w:w="6215" w:type="dxa"/>
            <w:gridSpan w:val="2"/>
          </w:tcPr>
          <w:p w:rsidR="00737284" w:rsidRPr="00D56094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276" w:type="dxa"/>
          </w:tcPr>
          <w:p w:rsidR="00737284" w:rsidRPr="00D56094" w:rsidRDefault="00EF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3" w:author="Buhg" w:date="2019-04-09T09:05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3720003843</w:t>
              </w:r>
            </w:ins>
          </w:p>
        </w:tc>
      </w:tr>
      <w:tr w:rsidR="00737284" w:rsidRPr="00D56094" w:rsidTr="005772D2">
        <w:tc>
          <w:tcPr>
            <w:tcW w:w="6215" w:type="dxa"/>
            <w:gridSpan w:val="2"/>
          </w:tcPr>
          <w:p w:rsidR="00737284" w:rsidRPr="00D56094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с Заявителем в рамках государственной услуги </w:t>
            </w:r>
          </w:p>
        </w:tc>
        <w:tc>
          <w:tcPr>
            <w:tcW w:w="4276" w:type="dxa"/>
          </w:tcPr>
          <w:p w:rsidR="00737284" w:rsidRPr="00D56094" w:rsidRDefault="00EF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4" w:author="Buhg" w:date="2019-04-09T09:06:00Z">
              <w:r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oao.ues@yandex.ru</w:t>
              </w:r>
            </w:ins>
          </w:p>
        </w:tc>
      </w:tr>
      <w:tr w:rsidR="000C1376" w:rsidRPr="00D56094" w:rsidTr="001545C5">
        <w:tc>
          <w:tcPr>
            <w:tcW w:w="10491" w:type="dxa"/>
            <w:gridSpan w:val="3"/>
          </w:tcPr>
          <w:p w:rsidR="000C1376" w:rsidRPr="00D56094" w:rsidRDefault="000C1376" w:rsidP="000C1376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737284" w:rsidRPr="00D56094" w:rsidTr="005772D2">
        <w:tc>
          <w:tcPr>
            <w:tcW w:w="6215" w:type="dxa"/>
            <w:gridSpan w:val="2"/>
          </w:tcPr>
          <w:p w:rsidR="00737284" w:rsidRPr="00D56094" w:rsidRDefault="000C1376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Должность  руководителя</w:t>
            </w:r>
          </w:p>
        </w:tc>
        <w:tc>
          <w:tcPr>
            <w:tcW w:w="4276" w:type="dxa"/>
          </w:tcPr>
          <w:p w:rsidR="00737284" w:rsidRPr="00D56094" w:rsidRDefault="00EF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5" w:author="Buhg" w:date="2019-04-09T09:06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Генеральный директор</w:t>
              </w:r>
            </w:ins>
          </w:p>
        </w:tc>
      </w:tr>
      <w:tr w:rsidR="00737284" w:rsidRPr="00D56094" w:rsidTr="005772D2">
        <w:tc>
          <w:tcPr>
            <w:tcW w:w="6215" w:type="dxa"/>
            <w:gridSpan w:val="2"/>
          </w:tcPr>
          <w:p w:rsidR="00737284" w:rsidRPr="00D56094" w:rsidRDefault="000C1376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="00DF1618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4276" w:type="dxa"/>
          </w:tcPr>
          <w:p w:rsidR="00737284" w:rsidRPr="00D56094" w:rsidRDefault="00EF0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6" w:author="Buhg" w:date="2019-04-09T09:06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Волков Алексей Андреевич</w:t>
              </w:r>
            </w:ins>
          </w:p>
        </w:tc>
      </w:tr>
      <w:tr w:rsidR="000C1376" w:rsidRPr="00D56094" w:rsidTr="001545C5">
        <w:tc>
          <w:tcPr>
            <w:tcW w:w="10491" w:type="dxa"/>
            <w:gridSpan w:val="3"/>
          </w:tcPr>
          <w:p w:rsidR="000C1376" w:rsidRPr="00D56094" w:rsidRDefault="002C77C3" w:rsidP="002C77C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0C1376" w:rsidRPr="00D56094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="00DF1618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(отчество указывается при его наличии)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контактного лица</w:t>
            </w:r>
          </w:p>
        </w:tc>
        <w:tc>
          <w:tcPr>
            <w:tcW w:w="4276" w:type="dxa"/>
          </w:tcPr>
          <w:p w:rsidR="000C1376" w:rsidRPr="00D56094" w:rsidRDefault="0074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ins w:id="7" w:author="Buhg" w:date="2019-04-09T11:49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Полостяной</w:t>
              </w:r>
              <w:proofErr w:type="spellEnd"/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 xml:space="preserve"> Валерий Владимирович</w:t>
              </w:r>
            </w:ins>
          </w:p>
        </w:tc>
      </w:tr>
      <w:tr w:rsidR="002C77C3" w:rsidRPr="00D56094" w:rsidTr="005772D2">
        <w:tc>
          <w:tcPr>
            <w:tcW w:w="6215" w:type="dxa"/>
            <w:gridSpan w:val="2"/>
          </w:tcPr>
          <w:p w:rsidR="002C77C3" w:rsidRPr="00D56094" w:rsidRDefault="002C77C3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76" w:type="dxa"/>
          </w:tcPr>
          <w:p w:rsidR="002C77C3" w:rsidRPr="00D56094" w:rsidRDefault="00EF0B24" w:rsidP="0074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8" w:author="Buhg" w:date="2019-04-09T09:07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ins>
            <w:ins w:id="9" w:author="Buhg" w:date="2019-04-09T11:49:00Z">
              <w:r w:rsidR="00745860" w:rsidRPr="00D56094">
                <w:rPr>
                  <w:rFonts w:ascii="Times New Roman" w:hAnsi="Times New Roman" w:cs="Times New Roman"/>
                  <w:sz w:val="24"/>
                  <w:szCs w:val="24"/>
                </w:rPr>
                <w:t>лавный инженер</w:t>
              </w:r>
            </w:ins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0C1376" w:rsidRPr="00D56094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4276" w:type="dxa"/>
          </w:tcPr>
          <w:p w:rsidR="000C1376" w:rsidRPr="00D56094" w:rsidRDefault="00EF0B24" w:rsidP="0074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10" w:author="Buhg" w:date="2019-04-09T09:07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8 (</w:t>
              </w:r>
            </w:ins>
            <w:ins w:id="11" w:author="Buhg" w:date="2019-04-09T11:49:00Z">
              <w:r w:rsidR="00745860" w:rsidRPr="00D56094">
                <w:rPr>
                  <w:rFonts w:ascii="Times New Roman" w:hAnsi="Times New Roman" w:cs="Times New Roman"/>
                  <w:sz w:val="24"/>
                  <w:szCs w:val="24"/>
                </w:rPr>
                <w:t>49337) 2-30-62</w:t>
              </w:r>
            </w:ins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0C1376" w:rsidRPr="00D56094" w:rsidRDefault="000C1376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контактного лица</w:t>
            </w:r>
          </w:p>
        </w:tc>
        <w:tc>
          <w:tcPr>
            <w:tcW w:w="4276" w:type="dxa"/>
          </w:tcPr>
          <w:p w:rsidR="000C1376" w:rsidRPr="00D56094" w:rsidRDefault="00745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12" w:author="Buhg" w:date="2019-04-09T11:50:00Z">
              <w:r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</w:t>
              </w:r>
            </w:ins>
            <w:ins w:id="13" w:author="Buhg" w:date="2019-04-09T11:49:00Z">
              <w:r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urjevec-</w:t>
              </w:r>
            </w:ins>
            <w:ins w:id="14" w:author="Buhg" w:date="2019-04-09T11:50:00Z">
              <w:r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elset</w:t>
              </w:r>
            </w:ins>
            <w:ins w:id="15" w:author="Buhg" w:date="2019-04-09T09:07:00Z">
              <w:r w:rsidR="00EF0B24"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@yandex.ru</w:t>
              </w:r>
            </w:ins>
          </w:p>
        </w:tc>
      </w:tr>
      <w:tr w:rsidR="000C1376" w:rsidRPr="00D56094" w:rsidTr="001545C5">
        <w:tc>
          <w:tcPr>
            <w:tcW w:w="10491" w:type="dxa"/>
            <w:gridSpan w:val="3"/>
          </w:tcPr>
          <w:p w:rsidR="000C1376" w:rsidRPr="00D56094" w:rsidRDefault="000C1376" w:rsidP="00DF161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соответствии Заявителя </w:t>
            </w:r>
            <w:r w:rsidR="00FA1BF9" w:rsidRPr="00D560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92A6E" w:rsidRPr="00D56094">
              <w:rPr>
                <w:rFonts w:ascii="Times New Roman" w:hAnsi="Times New Roman" w:cs="Times New Roman"/>
                <w:sz w:val="24"/>
                <w:szCs w:val="24"/>
              </w:rPr>
              <w:t>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уполномоченным федеральным органом исполнительной власти</w:t>
            </w:r>
            <w:r w:rsidR="00AA4F72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, или уполномоченным федеральным органом исполнительной власти совместно с Государственной корпорацией по атомной энергии </w:t>
            </w:r>
            <w:r w:rsidR="00045AB2" w:rsidRPr="00D560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45AB2" w:rsidRPr="00D56094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="00045AB2" w:rsidRPr="00D560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A4F72" w:rsidRPr="00D56094">
              <w:rPr>
                <w:rFonts w:ascii="Times New Roman" w:hAnsi="Times New Roman" w:cs="Times New Roman"/>
                <w:sz w:val="24"/>
                <w:szCs w:val="24"/>
              </w:rPr>
              <w:t>, или</w:t>
            </w:r>
            <w:r w:rsidR="00E92A6E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 исполнительной власти субъектов Российской Федерации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утвержденным постановлением Правительства Рос</w:t>
            </w:r>
            <w:r w:rsidR="001545C5" w:rsidRPr="00D56094">
              <w:rPr>
                <w:rFonts w:ascii="Times New Roman" w:hAnsi="Times New Roman" w:cs="Times New Roman"/>
                <w:sz w:val="24"/>
                <w:szCs w:val="24"/>
              </w:rPr>
              <w:t>сийской Федерации от 01.12.2009</w:t>
            </w:r>
            <w:r w:rsidR="00DF1618" w:rsidRPr="00D56094">
              <w:rPr>
                <w:rFonts w:ascii="Times New Roman" w:hAnsi="Times New Roman" w:cs="Times New Roman"/>
                <w:sz w:val="24"/>
                <w:szCs w:val="24"/>
              </w:rPr>
              <w:t>№ 977</w:t>
            </w:r>
            <w:r w:rsidR="00E92A6E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критерии)</w:t>
            </w:r>
            <w:proofErr w:type="gramEnd"/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0C1376" w:rsidRPr="00D56094" w:rsidRDefault="00AF0B85" w:rsidP="00D56094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соответствует одному или нескольким </w:t>
            </w:r>
            <w:r w:rsidR="005A06A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из следующих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крите</w:t>
            </w:r>
            <w:r w:rsidR="005A06A1" w:rsidRPr="00D56094">
              <w:rPr>
                <w:rFonts w:ascii="Times New Roman" w:hAnsi="Times New Roman" w:cs="Times New Roman"/>
                <w:sz w:val="24"/>
                <w:szCs w:val="24"/>
              </w:rPr>
              <w:t>риев</w:t>
            </w:r>
            <w:r w:rsidR="009D51DB" w:rsidRPr="00D56094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5A06A1" w:rsidRPr="00D560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D51DB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в пунктах 4.1.1 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D51DB" w:rsidRPr="00D560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D560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заявления:</w:t>
            </w:r>
          </w:p>
        </w:tc>
        <w:tc>
          <w:tcPr>
            <w:tcW w:w="4276" w:type="dxa"/>
          </w:tcPr>
          <w:p w:rsidR="00E648B9" w:rsidRPr="00D56094" w:rsidRDefault="00095EC9" w:rsidP="00297E2D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D56094">
              <w:rPr>
                <w:strike/>
                <w:sz w:val="24"/>
                <w:szCs w:val="24"/>
              </w:rPr>
              <w:t>Да</w:t>
            </w:r>
            <w:proofErr w:type="gramStart"/>
            <w:r w:rsidRPr="00D56094">
              <w:rPr>
                <w:sz w:val="24"/>
                <w:szCs w:val="24"/>
              </w:rPr>
              <w:t>/</w:t>
            </w:r>
            <w:r w:rsidR="00AF0B85" w:rsidRPr="00D56094">
              <w:rPr>
                <w:sz w:val="24"/>
                <w:szCs w:val="24"/>
              </w:rPr>
              <w:t>Н</w:t>
            </w:r>
            <w:proofErr w:type="gramEnd"/>
            <w:r w:rsidR="00AF0B85" w:rsidRPr="00D56094">
              <w:rPr>
                <w:sz w:val="24"/>
                <w:szCs w:val="24"/>
              </w:rPr>
              <w:t>ет</w:t>
            </w:r>
            <w:r w:rsidR="00E40A58" w:rsidRPr="00D56094">
              <w:rPr>
                <w:rStyle w:val="ad"/>
                <w:sz w:val="24"/>
                <w:szCs w:val="24"/>
              </w:rPr>
              <w:endnoteReference w:id="2"/>
            </w:r>
          </w:p>
        </w:tc>
      </w:tr>
      <w:tr w:rsidR="000F0495" w:rsidRPr="00D56094" w:rsidTr="005772D2">
        <w:tc>
          <w:tcPr>
            <w:tcW w:w="6215" w:type="dxa"/>
            <w:gridSpan w:val="2"/>
          </w:tcPr>
          <w:p w:rsidR="000F0495" w:rsidRPr="00D56094" w:rsidRDefault="00095EC9" w:rsidP="00D56094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6094"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Организация по управлению единой </w:t>
            </w:r>
            <w:r w:rsidR="00D56094"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lastRenderedPageBreak/>
              <w:t>национальной (общероссийской) электрической сетью;</w:t>
            </w:r>
          </w:p>
        </w:tc>
        <w:tc>
          <w:tcPr>
            <w:tcW w:w="4276" w:type="dxa"/>
          </w:tcPr>
          <w:p w:rsidR="000F0495" w:rsidRPr="00D56094" w:rsidRDefault="000F0495" w:rsidP="00E40A58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16" w:author="Buhg" w:date="2019-04-09T09:08:00Z">
              <w:r w:rsidRPr="00D56094" w:rsidDel="00EF0B24">
                <w:rPr>
                  <w:sz w:val="24"/>
                  <w:szCs w:val="24"/>
                </w:rPr>
                <w:lastRenderedPageBreak/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="00E40A58"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0F0495" w:rsidRPr="00D56094" w:rsidTr="005772D2">
        <w:tc>
          <w:tcPr>
            <w:tcW w:w="6215" w:type="dxa"/>
            <w:gridSpan w:val="2"/>
          </w:tcPr>
          <w:p w:rsidR="000F0495" w:rsidRPr="00D56094" w:rsidRDefault="00095EC9" w:rsidP="00D56094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proofErr w:type="gramStart"/>
            <w:r w:rsidR="00D56094"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Сетевые организации, которые в соответствии с Федеральным </w:t>
            </w:r>
            <w:hyperlink r:id="rId8" w:history="1">
              <w:r w:rsidR="00D56094" w:rsidRPr="00D56094">
                <w:rPr>
                  <w:rFonts w:ascii="Times New Roman" w:hAnsi="Times New Roman" w:cs="Times New Roman"/>
                  <w:color w:val="36174D"/>
                  <w:sz w:val="24"/>
                  <w:szCs w:val="24"/>
                </w:rPr>
                <w:t>законом</w:t>
              </w:r>
            </w:hyperlink>
            <w:r w:rsidR="00D56094"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 «О защите конкуренции» входят в одну группу лиц с организацией по управлению единой национальной (общероссийской) электрической сетью, за исключением сетевых организаций, входящих в одну группу лиц с указанной организацией только по признаку, указанному в </w:t>
            </w:r>
            <w:hyperlink r:id="rId9" w:history="1">
              <w:r w:rsidR="00D56094" w:rsidRPr="00D56094">
                <w:rPr>
                  <w:rFonts w:ascii="Times New Roman" w:hAnsi="Times New Roman" w:cs="Times New Roman"/>
                  <w:color w:val="36174D"/>
                  <w:sz w:val="24"/>
                  <w:szCs w:val="24"/>
                </w:rPr>
                <w:t>пункте 7 части 1 статьи 9</w:t>
              </w:r>
            </w:hyperlink>
            <w:r w:rsidR="00D56094"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 указанного Федерального закона;</w:t>
            </w:r>
            <w:proofErr w:type="gramEnd"/>
          </w:p>
        </w:tc>
        <w:tc>
          <w:tcPr>
            <w:tcW w:w="4276" w:type="dxa"/>
          </w:tcPr>
          <w:p w:rsidR="000F0495" w:rsidRPr="00D56094" w:rsidRDefault="00D56094" w:rsidP="00297E2D">
            <w:pPr>
              <w:pStyle w:val="ConsPlusNormal"/>
              <w:ind w:left="34"/>
              <w:jc w:val="center"/>
              <w:rPr>
                <w:strike/>
                <w:sz w:val="24"/>
                <w:szCs w:val="24"/>
              </w:rPr>
            </w:pPr>
            <w:del w:id="17" w:author="Buhg" w:date="2019-04-09T09:08:00Z">
              <w:r w:rsidRPr="00D56094" w:rsidDel="00EF0B24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0F0495" w:rsidRPr="00D56094" w:rsidTr="005772D2">
        <w:tc>
          <w:tcPr>
            <w:tcW w:w="6215" w:type="dxa"/>
            <w:gridSpan w:val="2"/>
          </w:tcPr>
          <w:p w:rsidR="000F0495" w:rsidRPr="00D56094" w:rsidRDefault="00095EC9" w:rsidP="00D56094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56094"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>Системный оператор Единой энергетической системы России;</w:t>
            </w:r>
          </w:p>
        </w:tc>
        <w:tc>
          <w:tcPr>
            <w:tcW w:w="4276" w:type="dxa"/>
          </w:tcPr>
          <w:p w:rsidR="000F0495" w:rsidRPr="00D56094" w:rsidRDefault="000F0495" w:rsidP="00297E2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18" w:author="Buhg" w:date="2019-04-09T09:08:00Z">
              <w:r w:rsidRPr="00D56094" w:rsidDel="00EF0B24">
                <w:rPr>
                  <w:rFonts w:ascii="Times New Roman" w:hAnsi="Times New Roman" w:cs="Times New Roman"/>
                  <w:sz w:val="24"/>
                  <w:szCs w:val="24"/>
                </w:rPr>
                <w:delText>Да/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="009377FF"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0F0495" w:rsidRPr="00D56094" w:rsidTr="005772D2">
        <w:tc>
          <w:tcPr>
            <w:tcW w:w="6215" w:type="dxa"/>
            <w:gridSpan w:val="2"/>
          </w:tcPr>
          <w:p w:rsidR="000F0495" w:rsidRPr="00D56094" w:rsidRDefault="00D56094" w:rsidP="008C6467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Оптовая генерирующая компания,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«Единая энергетическая система России», в уставный капитал которой переданы генерирующие объекты гидроэлектростанций (далее </w:t>
            </w:r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sym w:font="Symbol" w:char="F02D"/>
            </w:r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 оптовая </w:t>
            </w:r>
            <w:proofErr w:type="spellStart"/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>гидрогенерирующая</w:t>
            </w:r>
            <w:proofErr w:type="spellEnd"/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 компания);</w:t>
            </w:r>
          </w:p>
        </w:tc>
        <w:tc>
          <w:tcPr>
            <w:tcW w:w="4276" w:type="dxa"/>
          </w:tcPr>
          <w:p w:rsidR="000F0495" w:rsidRPr="00D56094" w:rsidRDefault="000F0495" w:rsidP="00297E2D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19" w:author="Buhg" w:date="2019-04-09T09:08:00Z">
              <w:r w:rsidRPr="00D56094" w:rsidDel="00EF0B24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="00E40A58"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56094" w:rsidRPr="00D56094" w:rsidTr="005772D2">
        <w:tc>
          <w:tcPr>
            <w:tcW w:w="6215" w:type="dxa"/>
            <w:gridSpan w:val="2"/>
          </w:tcPr>
          <w:p w:rsidR="00D56094" w:rsidRPr="00D56094" w:rsidRDefault="00D56094" w:rsidP="008C6467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Субъекты электроэнергетики, осуществляющие производство электрической энергии и (или) оказание услуг по передаче электрической энергии, прямое или косвенное владение </w:t>
            </w:r>
            <w:proofErr w:type="gramStart"/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>долей</w:t>
            </w:r>
            <w:proofErr w:type="gramEnd"/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 в уставном капитале которых в размере не менее 20 процентов плюс одна голосующая акция осуществляет оптовая </w:t>
            </w:r>
            <w:proofErr w:type="spellStart"/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>гидрогенерирующая</w:t>
            </w:r>
            <w:proofErr w:type="spellEnd"/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 xml:space="preserve"> компания;</w:t>
            </w:r>
          </w:p>
        </w:tc>
        <w:tc>
          <w:tcPr>
            <w:tcW w:w="4276" w:type="dxa"/>
          </w:tcPr>
          <w:p w:rsidR="00D56094" w:rsidRPr="00D56094" w:rsidDel="00EF0B24" w:rsidRDefault="00D56094" w:rsidP="00297E2D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20" w:author="Buhg" w:date="2019-04-09T09:08:00Z">
              <w:r w:rsidRPr="00D56094" w:rsidDel="00EF0B24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56094" w:rsidRPr="00D56094" w:rsidTr="005772D2">
        <w:tc>
          <w:tcPr>
            <w:tcW w:w="6215" w:type="dxa"/>
            <w:gridSpan w:val="2"/>
          </w:tcPr>
          <w:p w:rsidR="00D56094" w:rsidRPr="00D56094" w:rsidRDefault="00D56094" w:rsidP="008C6467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56094">
              <w:rPr>
                <w:rFonts w:ascii="Times New Roman" w:hAnsi="Times New Roman" w:cs="Times New Roman"/>
                <w:color w:val="36174D"/>
                <w:sz w:val="24"/>
                <w:szCs w:val="24"/>
              </w:rPr>
              <w:t>Субъекты электроэнергетики, предусматривающие в инвестиционной программе строительство, реконструкцию, модернизацию и (или) техническое перевооружение объектов (энергоблоков) атомных электростанций.</w:t>
            </w:r>
          </w:p>
        </w:tc>
        <w:tc>
          <w:tcPr>
            <w:tcW w:w="4276" w:type="dxa"/>
          </w:tcPr>
          <w:p w:rsidR="00D56094" w:rsidRPr="00D56094" w:rsidDel="00EF0B24" w:rsidRDefault="00D56094" w:rsidP="00297E2D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21" w:author="Buhg" w:date="2019-04-09T09:08:00Z">
              <w:r w:rsidRPr="00D56094" w:rsidDel="00EF0B24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0C1376" w:rsidRPr="00D56094" w:rsidRDefault="00DF1618" w:rsidP="00D56094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аявитель не соответствует </w:t>
            </w:r>
            <w:r w:rsidR="00AF0B85" w:rsidRPr="00D56094">
              <w:rPr>
                <w:rFonts w:ascii="Times New Roman" w:hAnsi="Times New Roman" w:cs="Times New Roman"/>
                <w:sz w:val="24"/>
                <w:szCs w:val="24"/>
              </w:rPr>
              <w:t>ни одному из критериев, указанных в пунктах 4.1.1 – 4.1.</w:t>
            </w:r>
            <w:r w:rsidR="00D560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0B85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заявления</w:t>
            </w:r>
            <w:r w:rsidR="005A06A1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0C1376" w:rsidRPr="00D56094" w:rsidRDefault="00D56094" w:rsidP="00095EC9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Да/</w:t>
            </w:r>
            <w:r w:rsidR="00095EC9"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Нет</w:t>
            </w:r>
            <w:proofErr w:type="gramStart"/>
            <w:r w:rsidR="00095EC9" w:rsidRPr="00D56094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0C1376" w:rsidRPr="00D56094" w:rsidRDefault="00D56094" w:rsidP="005A06A1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 процентов плюс одна голосующая акция;</w:t>
            </w:r>
          </w:p>
        </w:tc>
        <w:tc>
          <w:tcPr>
            <w:tcW w:w="4276" w:type="dxa"/>
          </w:tcPr>
          <w:p w:rsidR="000C1376" w:rsidRPr="00D56094" w:rsidRDefault="00D56094" w:rsidP="00EF0B24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2" w:author="Buhg" w:date="2019-04-09T09:08:00Z">
              <w:r w:rsidRPr="00D56094" w:rsidDel="00EF0B24">
                <w:rPr>
                  <w:rFonts w:ascii="Times New Roman" w:hAnsi="Times New Roman" w:cs="Times New Roman"/>
                  <w:sz w:val="24"/>
                  <w:szCs w:val="24"/>
                </w:rPr>
                <w:delText>Да/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0C1376" w:rsidRPr="00D56094" w:rsidTr="005772D2">
        <w:tc>
          <w:tcPr>
            <w:tcW w:w="6215" w:type="dxa"/>
            <w:gridSpan w:val="2"/>
          </w:tcPr>
          <w:p w:rsidR="00E267A1" w:rsidRPr="00D56094" w:rsidRDefault="00D56094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 </w:t>
            </w:r>
            <w:hyperlink r:id="rId10" w:anchor="block_200" w:history="1">
              <w:r w:rsidRPr="00D56094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законодательством</w:t>
              </w:r>
            </w:hyperlink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      </w:r>
          </w:p>
        </w:tc>
        <w:tc>
          <w:tcPr>
            <w:tcW w:w="4276" w:type="dxa"/>
          </w:tcPr>
          <w:p w:rsidR="000C1376" w:rsidRPr="00D56094" w:rsidRDefault="00D56094" w:rsidP="00DC50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Да/</w:t>
            </w:r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Нет</w:t>
            </w:r>
            <w:proofErr w:type="gramStart"/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56094" w:rsidRPr="00D56094" w:rsidTr="005772D2">
        <w:tc>
          <w:tcPr>
            <w:tcW w:w="6215" w:type="dxa"/>
            <w:gridSpan w:val="2"/>
          </w:tcPr>
          <w:p w:rsidR="00D56094" w:rsidRPr="00D56094" w:rsidRDefault="00D56094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 МВт и выше и (или) </w:t>
            </w:r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реконструкцию (модернизацию, техническое перевооружение) генерирующего объекта с увеличением установленной мощности на 25 МВт и выше;</w:t>
            </w:r>
          </w:p>
        </w:tc>
        <w:tc>
          <w:tcPr>
            <w:tcW w:w="4276" w:type="dxa"/>
          </w:tcPr>
          <w:p w:rsidR="00D56094" w:rsidRPr="00D56094" w:rsidRDefault="00D56094" w:rsidP="00DC50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3" w:author="Buhg" w:date="2019-04-09T09:08:00Z">
              <w:r w:rsidRPr="00D56094" w:rsidDel="00EF0B24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delText>Да/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56094" w:rsidRPr="00D56094" w:rsidTr="005772D2">
        <w:tc>
          <w:tcPr>
            <w:tcW w:w="6215" w:type="dxa"/>
            <w:gridSpan w:val="2"/>
          </w:tcPr>
          <w:p w:rsidR="00D56094" w:rsidRPr="00D56094" w:rsidRDefault="00D56094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Субъект оптового рынка электрической энергии и мощности функционирует на территории, относящейся к неценовым зонам оптового рынка, 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осуществляется федеральным органом исполнительной власти в области государственного регулирования тарифов.</w:t>
            </w:r>
            <w:proofErr w:type="gramEnd"/>
          </w:p>
        </w:tc>
        <w:tc>
          <w:tcPr>
            <w:tcW w:w="4276" w:type="dxa"/>
          </w:tcPr>
          <w:p w:rsidR="00D56094" w:rsidRPr="00D56094" w:rsidRDefault="00D56094" w:rsidP="00DC50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4" w:author="Buhg" w:date="2019-04-09T09:08:00Z">
              <w:r w:rsidRPr="00D56094" w:rsidDel="00EF0B24">
                <w:rPr>
                  <w:rFonts w:ascii="Times New Roman" w:hAnsi="Times New Roman" w:cs="Times New Roman"/>
                  <w:sz w:val="24"/>
                  <w:szCs w:val="24"/>
                </w:rPr>
                <w:delText>Да/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56094" w:rsidRPr="00D56094" w:rsidTr="005772D2">
        <w:tc>
          <w:tcPr>
            <w:tcW w:w="6215" w:type="dxa"/>
            <w:gridSpan w:val="2"/>
          </w:tcPr>
          <w:p w:rsidR="00D56094" w:rsidRPr="00D56094" w:rsidRDefault="00D56094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Заявителю установлены  долгосрочные параметры регулирования.</w:t>
            </w:r>
          </w:p>
        </w:tc>
        <w:tc>
          <w:tcPr>
            <w:tcW w:w="4276" w:type="dxa"/>
          </w:tcPr>
          <w:p w:rsidR="00D56094" w:rsidRPr="00D56094" w:rsidRDefault="00D56094" w:rsidP="009D5591">
            <w:pPr>
              <w:ind w:left="34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Н</w:t>
            </w:r>
            <w:proofErr w:type="gramEnd"/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ет</w:t>
            </w:r>
          </w:p>
        </w:tc>
      </w:tr>
      <w:tr w:rsidR="00D56094" w:rsidRPr="00D56094" w:rsidTr="005772D2">
        <w:tc>
          <w:tcPr>
            <w:tcW w:w="6215" w:type="dxa"/>
            <w:gridSpan w:val="2"/>
          </w:tcPr>
          <w:p w:rsidR="00D56094" w:rsidRPr="00D56094" w:rsidRDefault="00D56094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Заявитель является территориальной сетевой организацией.</w:t>
            </w:r>
          </w:p>
        </w:tc>
        <w:tc>
          <w:tcPr>
            <w:tcW w:w="4276" w:type="dxa"/>
          </w:tcPr>
          <w:p w:rsidR="00D56094" w:rsidRPr="00D56094" w:rsidRDefault="00D56094" w:rsidP="009D5591">
            <w:pPr>
              <w:ind w:left="34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Н</w:t>
            </w:r>
            <w:proofErr w:type="gramEnd"/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ет</w:t>
            </w:r>
          </w:p>
        </w:tc>
      </w:tr>
      <w:tr w:rsidR="00B46659" w:rsidRPr="00D56094" w:rsidTr="001545C5">
        <w:tc>
          <w:tcPr>
            <w:tcW w:w="10491" w:type="dxa"/>
            <w:gridSpan w:val="3"/>
          </w:tcPr>
          <w:p w:rsidR="008F5CFF" w:rsidRPr="00D56094" w:rsidRDefault="00DF1618" w:rsidP="005A06A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Основания, по которым Заявитель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Федеральным </w:t>
            </w:r>
            <w:hyperlink r:id="rId11" w:history="1">
              <w:r w:rsidR="00B46659" w:rsidRPr="00D5609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29068F" w:rsidRPr="00D560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защите конкуренции» входи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>т в одну группу лиц с организацией по управлению единой национальной (обще</w:t>
            </w:r>
            <w:r w:rsidR="008F5CFF" w:rsidRPr="00D56094">
              <w:rPr>
                <w:rFonts w:ascii="Times New Roman" w:hAnsi="Times New Roman" w:cs="Times New Roman"/>
                <w:sz w:val="24"/>
                <w:szCs w:val="24"/>
              </w:rPr>
              <w:t>российской) электрической сетью</w:t>
            </w:r>
          </w:p>
          <w:p w:rsidR="00B46659" w:rsidRPr="00D56094" w:rsidRDefault="008F5CFF" w:rsidP="005A06A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>за исключением</w:t>
            </w:r>
            <w:r w:rsidR="00241232" w:rsidRPr="00D56094">
              <w:rPr>
                <w:rFonts w:ascii="Times New Roman" w:hAnsi="Times New Roman" w:cs="Times New Roman"/>
                <w:sz w:val="24"/>
                <w:szCs w:val="24"/>
              </w:rPr>
              <w:t>, вхождения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в одну группу лиц с указанной организацией только по признаку, указанному в </w:t>
            </w:r>
            <w:hyperlink r:id="rId12" w:history="1">
              <w:r w:rsidR="00B46659" w:rsidRPr="00D56094">
                <w:rPr>
                  <w:rFonts w:ascii="Times New Roman" w:hAnsi="Times New Roman" w:cs="Times New Roman"/>
                  <w:sz w:val="24"/>
                  <w:szCs w:val="24"/>
                </w:rPr>
                <w:t>пункте 7 части 1 статьи 9</w:t>
              </w:r>
            </w:hyperlink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указанного Федерального закона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6659" w:rsidRPr="00D56094" w:rsidTr="005772D2">
        <w:tc>
          <w:tcPr>
            <w:tcW w:w="6215" w:type="dxa"/>
            <w:gridSpan w:val="2"/>
          </w:tcPr>
          <w:p w:rsidR="00B46659" w:rsidRPr="00D56094" w:rsidRDefault="00CF15F9" w:rsidP="0029068F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>входит в одну группу лиц с организацией по управлению единой национальной (общероссийской) электрической сетью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5A06A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следующим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признакам, указанным в пунктах 1 – 6</w:t>
            </w:r>
            <w:r w:rsidR="00297E2D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8 части </w:t>
            </w:r>
            <w:hyperlink r:id="rId13" w:history="1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1 статьи 9</w:t>
              </w:r>
            </w:hyperlink>
            <w:r w:rsid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Федеральногозакона</w:t>
            </w:r>
            <w:proofErr w:type="spellEnd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29068F" w:rsidRPr="00D560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 w:rsidR="00241232" w:rsidRPr="00D560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76" w:type="dxa"/>
          </w:tcPr>
          <w:p w:rsidR="00E648B9" w:rsidRPr="00D56094" w:rsidRDefault="00E40A58" w:rsidP="00297E2D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25" w:author="Buhg" w:date="2019-04-09T11:57:00Z">
              <w:r w:rsidRPr="00D56094" w:rsidDel="00745860">
                <w:rPr>
                  <w:sz w:val="24"/>
                  <w:szCs w:val="24"/>
                </w:rPr>
                <w:delText>Да</w:delText>
              </w:r>
            </w:del>
            <w:r w:rsidRPr="00D56094">
              <w:rPr>
                <w:sz w:val="24"/>
                <w:szCs w:val="24"/>
              </w:rPr>
              <w:t>/Нет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 силу своего участия в этом хозяйственном обществе (товариществе, хозяйственном партнерстве) либо в соответствии с полномочиями, полученными, в том числе на основании письменного соглашения, от других лиц, более чем пятьдесят процентов общего количества голосов, приходящихся на голосующие акции (доли) в</w:t>
            </w:r>
            <w:proofErr w:type="gramEnd"/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уставном (складочном) </w:t>
            </w:r>
            <w:proofErr w:type="gramStart"/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капитале</w:t>
            </w:r>
            <w:proofErr w:type="gramEnd"/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этого хозяйственного общества (товарищества, хозяйственного партнерства);</w:t>
            </w:r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6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ридическое лицо и осуществляющие функции единоличного исполнительного органа этого юридического лица физическое лицо или юридическое лицо;</w:t>
            </w:r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7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 основании учредительных документов этого хозяйственного общества (товарищества, хозяйственного партнерства) или заключенного с 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 исполнения указания;</w:t>
            </w:r>
            <w:proofErr w:type="gramEnd"/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8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ридические лица, в которых более чем пятьдесят процентов количественного состава коллегиального исполнительного органа и (или) совета директоров (наблюдательного совета, совета фонда) составляют одни и те же физические лица;</w:t>
            </w:r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29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озяйственное общество (хозяйственное партнерство) и физическое лицо или юридическое лицо,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партнерства);</w:t>
            </w:r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0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озяйственное общество и физическое лицо или юридическое лицо,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</w:t>
            </w:r>
            <w:proofErr w:type="gramStart"/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proofErr w:type="gramEnd"/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либо совета директоров (наблюдательного совета) этого хозяйственного общества;</w:t>
            </w:r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1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8C6467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ица, каждое из которых по какому-либо из указанных в пунктах 1 </w:t>
            </w:r>
            <w:r w:rsidR="008C6467" w:rsidRPr="00D5609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6 части 1 статьи 9 Федерального закона «О защите конкуренции» признаку входит в группу с одним и тем же лицом, а также другие лица, входящие с любым из таких лиц в группу по какому-либо из указанных в пунктах 1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6части 1 статьи 9 Федерального закона «О защите конкуренции» признаку;</w:t>
            </w:r>
            <w:proofErr w:type="gramEnd"/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2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F0B85" w:rsidRPr="00D56094" w:rsidTr="005772D2">
        <w:tc>
          <w:tcPr>
            <w:tcW w:w="6215" w:type="dxa"/>
            <w:gridSpan w:val="2"/>
          </w:tcPr>
          <w:p w:rsidR="00AF0B85" w:rsidRPr="00D56094" w:rsidRDefault="005A06A1" w:rsidP="00241232">
            <w:pPr>
              <w:pStyle w:val="a4"/>
              <w:numPr>
                <w:ilvl w:val="2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>озяйственное общество (товарищество, хозяйственное партнерство), физические лица и (или) юридические лица, которые по какому-либо из указанных в пунктах 1 –6 и 8части 1 статьи 9 Федерального закона «О защите конкуренции» признаков входят в группу лиц, если такие лица в силу своего совместного участия в этом хозяйственном обществе (товариществе, хозяйственном партнерстве) или в соответствии с полномочиями, полученными от других лиц, имеют</w:t>
            </w:r>
            <w:proofErr w:type="gramEnd"/>
            <w:r w:rsidR="00CF15F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партнерства).</w:t>
            </w:r>
          </w:p>
        </w:tc>
        <w:tc>
          <w:tcPr>
            <w:tcW w:w="4276" w:type="dxa"/>
          </w:tcPr>
          <w:p w:rsidR="00AF0B85" w:rsidRPr="00D56094" w:rsidRDefault="00E40A58" w:rsidP="00297E2D">
            <w:pPr>
              <w:pStyle w:val="a4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3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Да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B46659" w:rsidRPr="00D56094" w:rsidTr="005772D2">
        <w:tc>
          <w:tcPr>
            <w:tcW w:w="6215" w:type="dxa"/>
            <w:gridSpan w:val="2"/>
          </w:tcPr>
          <w:p w:rsidR="001545C5" w:rsidRPr="00D56094" w:rsidRDefault="008F5CFF" w:rsidP="00D977B4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6659" w:rsidRPr="00D56094">
              <w:rPr>
                <w:rFonts w:ascii="Times New Roman" w:hAnsi="Times New Roman" w:cs="Times New Roman"/>
                <w:sz w:val="24"/>
                <w:szCs w:val="24"/>
              </w:rPr>
              <w:t>асчеты и копии документов, обосновывающих основания, по которым Заявитель входит в одну группу лиц с организацией по управлению единой национальной (общероссийской) электрической сетью</w:t>
            </w:r>
            <w:r w:rsidR="00D977B4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B46659" w:rsidRPr="00D56094" w:rsidRDefault="008F5CFF" w:rsidP="00984D4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4" w:author="Buhg" w:date="2019-04-09T09:16:00Z">
              <w:r w:rsidRPr="00D56094" w:rsidDel="000D6645">
                <w:rPr>
                  <w:rFonts w:ascii="Times New Roman" w:hAnsi="Times New Roman" w:cs="Times New Roman"/>
                  <w:sz w:val="24"/>
                  <w:szCs w:val="24"/>
                </w:rPr>
                <w:delText>Прилагаются к заявлению в электронной форме/</w:delText>
              </w:r>
              <w:r w:rsidR="004B16BE" w:rsidRPr="00D56094" w:rsidDel="000D664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Прилагаются к заявлению путем размещения в «облачном» хранилище </w:delText>
              </w:r>
              <w:r w:rsidR="00593538" w:rsidRPr="00D56094" w:rsidDel="000D664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информации </w:delText>
              </w:r>
              <w:r w:rsidR="004B16BE" w:rsidRPr="00D56094" w:rsidDel="000D6645">
                <w:rPr>
                  <w:rFonts w:ascii="Times New Roman" w:hAnsi="Times New Roman" w:cs="Times New Roman"/>
                  <w:sz w:val="24"/>
                  <w:szCs w:val="24"/>
                </w:rPr>
                <w:delText>Заявителя в сети Интернет по адресу:</w:delText>
              </w:r>
              <w:r w:rsidR="00A53F2F" w:rsidRPr="00D56094" w:rsidDel="000D6645">
                <w:rPr>
                  <w:rFonts w:ascii="Times New Roman" w:hAnsi="Times New Roman" w:cs="Times New Roman"/>
                  <w:sz w:val="24"/>
                  <w:szCs w:val="24"/>
                </w:rPr>
                <w:delText>______________</w:delText>
              </w:r>
              <w:r w:rsidR="00571657" w:rsidRPr="00D56094" w:rsidDel="000D6645">
                <w:rPr>
                  <w:rStyle w:val="ad"/>
                  <w:rFonts w:ascii="Times New Roman" w:hAnsi="Times New Roman"/>
                  <w:sz w:val="24"/>
                  <w:szCs w:val="24"/>
                </w:rPr>
                <w:endnoteReference w:id="3"/>
              </w:r>
            </w:del>
            <w:r w:rsidR="000F390D" w:rsidRPr="00D560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40A58"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="00E40A58"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6164E6" w:rsidRPr="00D56094" w:rsidTr="001545C5">
        <w:tc>
          <w:tcPr>
            <w:tcW w:w="10491" w:type="dxa"/>
            <w:gridSpan w:val="3"/>
          </w:tcPr>
          <w:p w:rsidR="006164E6" w:rsidRPr="00D56094" w:rsidRDefault="005A06A1" w:rsidP="005A06A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Основания, по которым Заявитель является субъектом электроэнергетики, прямое или косвенное владение 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долей</w:t>
            </w:r>
            <w:proofErr w:type="gramEnd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в уставном капитале которого в размере не менее 20 процентов плюс одна голосующая акция осуществляет оптовая </w:t>
            </w:r>
            <w:proofErr w:type="spell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гидрогенерирующая</w:t>
            </w:r>
            <w:proofErr w:type="spellEnd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</w:t>
            </w:r>
          </w:p>
        </w:tc>
      </w:tr>
      <w:tr w:rsidR="00B46659" w:rsidRPr="00D56094" w:rsidTr="005772D2">
        <w:tc>
          <w:tcPr>
            <w:tcW w:w="6215" w:type="dxa"/>
            <w:gridSpan w:val="2"/>
          </w:tcPr>
          <w:p w:rsidR="00B46659" w:rsidRPr="00D56094" w:rsidRDefault="005A06A1" w:rsidP="00241232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164E6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азмер доли в уставном капитале Заявителя, прямое или косвенное владение которой осуществляет </w:t>
            </w:r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оптовая </w:t>
            </w:r>
            <w:proofErr w:type="spellStart"/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>гидрогенерирующая</w:t>
            </w:r>
            <w:proofErr w:type="spellEnd"/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</w:t>
            </w:r>
          </w:p>
        </w:tc>
        <w:tc>
          <w:tcPr>
            <w:tcW w:w="4276" w:type="dxa"/>
          </w:tcPr>
          <w:p w:rsidR="00B46659" w:rsidRPr="00D56094" w:rsidRDefault="006164E6" w:rsidP="003A4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6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>_________ %</w:delText>
              </w:r>
            </w:del>
          </w:p>
        </w:tc>
      </w:tr>
      <w:tr w:rsidR="00B46659" w:rsidRPr="00D56094" w:rsidTr="005772D2">
        <w:tc>
          <w:tcPr>
            <w:tcW w:w="6215" w:type="dxa"/>
            <w:gridSpan w:val="2"/>
          </w:tcPr>
          <w:p w:rsidR="00B46659" w:rsidRPr="00D56094" w:rsidRDefault="008F5CFF" w:rsidP="00241232">
            <w:pPr>
              <w:pStyle w:val="ConsPlusNormal"/>
              <w:numPr>
                <w:ilvl w:val="1"/>
                <w:numId w:val="2"/>
              </w:numPr>
              <w:ind w:left="0" w:firstLine="743"/>
              <w:jc w:val="both"/>
              <w:rPr>
                <w:sz w:val="24"/>
                <w:szCs w:val="24"/>
              </w:rPr>
            </w:pPr>
            <w:r w:rsidRPr="00D56094">
              <w:rPr>
                <w:sz w:val="24"/>
                <w:szCs w:val="24"/>
              </w:rPr>
              <w:t>Р</w:t>
            </w:r>
            <w:r w:rsidR="00E97489" w:rsidRPr="00D56094">
              <w:rPr>
                <w:sz w:val="24"/>
                <w:szCs w:val="24"/>
              </w:rPr>
              <w:t xml:space="preserve">асчеты и копии документов, обосновывающие основания, по которым Заявитель является субъектом электроэнергетики, прямое или косвенное владение </w:t>
            </w:r>
            <w:proofErr w:type="gramStart"/>
            <w:r w:rsidR="00E97489" w:rsidRPr="00D56094">
              <w:rPr>
                <w:sz w:val="24"/>
                <w:szCs w:val="24"/>
              </w:rPr>
              <w:t>долей</w:t>
            </w:r>
            <w:proofErr w:type="gramEnd"/>
            <w:r w:rsidR="00E97489" w:rsidRPr="00D56094">
              <w:rPr>
                <w:sz w:val="24"/>
                <w:szCs w:val="24"/>
              </w:rPr>
              <w:t xml:space="preserve"> в уставном капитале которого в размере не менее 20 процентов плюс одна голосующая </w:t>
            </w:r>
            <w:r w:rsidR="00E97489" w:rsidRPr="00D56094">
              <w:rPr>
                <w:sz w:val="24"/>
                <w:szCs w:val="24"/>
              </w:rPr>
              <w:lastRenderedPageBreak/>
              <w:t xml:space="preserve">акция осуществляет оптовая </w:t>
            </w:r>
            <w:proofErr w:type="spellStart"/>
            <w:r w:rsidR="00E97489" w:rsidRPr="00D56094">
              <w:rPr>
                <w:sz w:val="24"/>
                <w:szCs w:val="24"/>
              </w:rPr>
              <w:t>гидрогенерирующая</w:t>
            </w:r>
            <w:proofErr w:type="spellEnd"/>
            <w:r w:rsidR="00E97489" w:rsidRPr="00D56094">
              <w:rPr>
                <w:sz w:val="24"/>
                <w:szCs w:val="24"/>
              </w:rPr>
              <w:t xml:space="preserve"> компания</w:t>
            </w:r>
          </w:p>
        </w:tc>
        <w:tc>
          <w:tcPr>
            <w:tcW w:w="4276" w:type="dxa"/>
          </w:tcPr>
          <w:p w:rsidR="00B46659" w:rsidRPr="00D56094" w:rsidRDefault="00E40A58" w:rsidP="003A4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37" w:author="Buhg" w:date="2019-04-09T11:57:00Z">
              <w:r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delText>Прилагаются к заявлению в электронной форме/</w:delText>
              </w:r>
              <w:r w:rsidR="003C6E2D"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Прилагаются к заявлению путем размещения в «облачном» хранилище информации Заявителя в сети Интернет по </w:delText>
              </w:r>
              <w:r w:rsidR="003C6E2D" w:rsidRPr="00D56094" w:rsidDel="00745860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delText>адресу:______________</w:delText>
              </w:r>
            </w:del>
            <w:r w:rsidR="003C6E2D"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C6E2D" w:rsidRPr="00D560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E97489" w:rsidRPr="00D56094" w:rsidTr="001545C5">
        <w:tc>
          <w:tcPr>
            <w:tcW w:w="10491" w:type="dxa"/>
            <w:gridSpan w:val="3"/>
          </w:tcPr>
          <w:p w:rsidR="00E97489" w:rsidRPr="00D56094" w:rsidRDefault="00E97489" w:rsidP="0029068F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  <w:rPr>
                <w:sz w:val="24"/>
                <w:szCs w:val="24"/>
              </w:rPr>
            </w:pPr>
            <w:r w:rsidRPr="00D56094">
              <w:rPr>
                <w:sz w:val="24"/>
                <w:szCs w:val="24"/>
              </w:rPr>
              <w:lastRenderedPageBreak/>
              <w:t>Заявление об утверждении</w:t>
            </w:r>
          </w:p>
          <w:p w:rsidR="00EF0744" w:rsidRPr="00D56094" w:rsidRDefault="00EF0744" w:rsidP="00EF0744">
            <w:pPr>
              <w:pStyle w:val="ConsPlusNormal"/>
              <w:ind w:left="34"/>
              <w:rPr>
                <w:sz w:val="24"/>
                <w:szCs w:val="24"/>
              </w:rPr>
            </w:pPr>
            <w:proofErr w:type="gramStart"/>
            <w:r w:rsidRPr="00D56094">
              <w:rPr>
                <w:sz w:val="24"/>
                <w:szCs w:val="24"/>
              </w:rPr>
              <w:t>(ВНИМАНИЕ!</w:t>
            </w:r>
            <w:proofErr w:type="gramEnd"/>
            <w:r w:rsidRPr="00D56094">
              <w:rPr>
                <w:sz w:val="24"/>
                <w:szCs w:val="24"/>
              </w:rPr>
              <w:t xml:space="preserve"> </w:t>
            </w:r>
            <w:proofErr w:type="gramStart"/>
            <w:r w:rsidRPr="00D56094">
              <w:rPr>
                <w:sz w:val="24"/>
                <w:szCs w:val="24"/>
              </w:rPr>
              <w:t>Если в текущем году Заявителем планируется утвердить инвестиционную программу на следующий период реализации, а также изменения, вносимые в инвестиционную программу, утвержденную Минэнерго России, то в Минэнерго России направляется одно заявление, для чего необходимо заполнить пункты 7.1 и 7.2)</w:t>
            </w:r>
            <w:r w:rsidR="00FA5C99" w:rsidRPr="00D56094">
              <w:rPr>
                <w:sz w:val="24"/>
                <w:szCs w:val="24"/>
              </w:rPr>
              <w:t>:</w:t>
            </w:r>
            <w:proofErr w:type="gramEnd"/>
          </w:p>
        </w:tc>
      </w:tr>
      <w:tr w:rsidR="00B46659" w:rsidRPr="00D56094" w:rsidTr="005772D2">
        <w:tc>
          <w:tcPr>
            <w:tcW w:w="6215" w:type="dxa"/>
            <w:gridSpan w:val="2"/>
          </w:tcPr>
          <w:p w:rsidR="0029068F" w:rsidRPr="00D56094" w:rsidRDefault="0029068F" w:rsidP="00241232">
            <w:pPr>
              <w:pStyle w:val="a4"/>
              <w:numPr>
                <w:ilvl w:val="1"/>
                <w:numId w:val="3"/>
              </w:numPr>
              <w:ind w:lef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>нвестиционной программы на следующий период реализации</w:t>
            </w:r>
            <w:r w:rsidR="004E5CCB" w:rsidRPr="00D56094">
              <w:rPr>
                <w:rStyle w:val="ad"/>
                <w:rFonts w:ascii="Times New Roman" w:hAnsi="Times New Roman"/>
                <w:sz w:val="24"/>
                <w:szCs w:val="24"/>
              </w:rPr>
              <w:endnoteReference w:id="4"/>
            </w:r>
          </w:p>
          <w:p w:rsidR="00B46659" w:rsidRPr="00D56094" w:rsidRDefault="0029068F" w:rsidP="0029068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(если направляется заявление об утверждении инвестиционной программы на следующий период реализации, то указываются</w:t>
            </w:r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годы начала и окончания периода реализации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</w:tcPr>
          <w:p w:rsidR="00B46659" w:rsidRPr="00D56094" w:rsidRDefault="00E97489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Год начала –</w:t>
            </w:r>
            <w:r w:rsidR="006B4AD8" w:rsidRPr="00D560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E97489" w:rsidRPr="00D56094" w:rsidRDefault="00E97489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Год окончания </w:t>
            </w:r>
            <w:r w:rsidR="00A25F08" w:rsidRPr="00D560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F5CF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AD8" w:rsidRPr="00D560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AD4046" w:rsidRPr="00D56094" w:rsidRDefault="00AD4046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489" w:rsidRPr="00D56094" w:rsidTr="005772D2">
        <w:tc>
          <w:tcPr>
            <w:tcW w:w="6215" w:type="dxa"/>
            <w:gridSpan w:val="2"/>
          </w:tcPr>
          <w:p w:rsidR="00E97489" w:rsidRPr="00D56094" w:rsidRDefault="0029068F" w:rsidP="0029068F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>зменений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вносимых</w:t>
            </w:r>
            <w:r w:rsidR="00E9748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в ранее утвержденную Минэнерго России </w:t>
            </w:r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(Минэнерго России </w:t>
            </w:r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Госкорпораци</w:t>
            </w:r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spellEnd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») </w:t>
            </w:r>
            <w:r w:rsidR="00AD4046" w:rsidRPr="00D56094">
              <w:rPr>
                <w:rFonts w:ascii="Times New Roman" w:hAnsi="Times New Roman" w:cs="Times New Roman"/>
                <w:sz w:val="24"/>
                <w:szCs w:val="24"/>
              </w:rPr>
              <w:t>инвестиционную программу</w:t>
            </w:r>
          </w:p>
          <w:p w:rsidR="0021131E" w:rsidRPr="00D56094" w:rsidRDefault="0029068F" w:rsidP="00EF0744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(если направляется заявление об утверждении изменений, вносимых в инвестиционную программу, утвержденную Минэнерго Росси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Минэнерго России совместно с </w:t>
            </w:r>
            <w:proofErr w:type="spellStart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Госкорпорацией</w:t>
            </w:r>
            <w:proofErr w:type="spellEnd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то указываются реквизиты приказа Минэнерго России</w:t>
            </w:r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(Минэнерго России и </w:t>
            </w:r>
            <w:proofErr w:type="spellStart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="0056540F" w:rsidRPr="00D5609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4276" w:type="dxa"/>
          </w:tcPr>
          <w:p w:rsidR="003A4841" w:rsidRPr="00D56094" w:rsidRDefault="00AD4046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Минэнерго России </w:t>
            </w:r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(Минэнерго России и </w:t>
            </w:r>
            <w:proofErr w:type="spellStart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="000163E1" w:rsidRPr="00D56094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3A4841" w:rsidRPr="00D56094" w:rsidRDefault="00AD4046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от ______________ </w:t>
            </w:r>
          </w:p>
          <w:p w:rsidR="00E97489" w:rsidRPr="00D56094" w:rsidRDefault="00AD4046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№ _______________</w:t>
            </w:r>
          </w:p>
        </w:tc>
      </w:tr>
      <w:tr w:rsidR="00FA5C99" w:rsidRPr="00D56094" w:rsidTr="005772D2">
        <w:tc>
          <w:tcPr>
            <w:tcW w:w="6215" w:type="dxa"/>
            <w:gridSpan w:val="2"/>
          </w:tcPr>
          <w:p w:rsidR="00FA5C99" w:rsidRPr="00D56094" w:rsidRDefault="00FA5C99" w:rsidP="0029068F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</w:t>
            </w:r>
            <w:r w:rsidR="00DE7EA6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FA5C99" w:rsidRPr="00D56094" w:rsidRDefault="00745860" w:rsidP="003A4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ins w:id="38" w:author="Buhg" w:date="2019-04-09T11:58:00Z">
              <w:r w:rsidRPr="00D56094">
                <w:rPr>
                  <w:rFonts w:ascii="Times New Roman" w:hAnsi="Times New Roman" w:cs="Times New Roman"/>
                  <w:sz w:val="24"/>
                  <w:szCs w:val="24"/>
                </w:rPr>
                <w:t>Официальный сайт Департамента энергетики и тарифов Ивановской области (</w:t>
              </w:r>
              <w:proofErr w:type="spellStart"/>
              <w:r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det</w:t>
              </w:r>
            </w:ins>
            <w:proofErr w:type="spellEnd"/>
            <w:r w:rsidR="00B734AB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ins w:id="39" w:author="Buhg" w:date="2019-04-09T11:59:00Z">
              <w:r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ivanovo</w:t>
              </w:r>
              <w:r w:rsidR="00404ED4"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obl</w:t>
              </w:r>
            </w:ins>
            <w:proofErr w:type="spellEnd"/>
            <w:r w:rsidR="00B734AB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ins w:id="40" w:author="Buhg" w:date="2019-04-09T11:59:00Z">
              <w:r w:rsidR="00404ED4" w:rsidRPr="00D56094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04ED4" w:rsidRPr="00D56094">
                <w:rPr>
                  <w:rFonts w:ascii="Times New Roman" w:hAnsi="Times New Roman" w:cs="Times New Roman"/>
                  <w:sz w:val="24"/>
                  <w:szCs w:val="24"/>
                </w:rPr>
                <w:t>) в разделе «Открытые данные», в подразделе «</w:t>
              </w:r>
            </w:ins>
            <w:ins w:id="41" w:author="Buhg" w:date="2019-04-09T12:00:00Z">
              <w:r w:rsidR="00404ED4" w:rsidRPr="00D56094">
                <w:rPr>
                  <w:rFonts w:ascii="Times New Roman" w:hAnsi="Times New Roman" w:cs="Times New Roman"/>
                  <w:sz w:val="24"/>
                  <w:szCs w:val="24"/>
                </w:rPr>
                <w:t>Инвестиционные программы» - «Инвестиционные программы в сфере электроэнергетики»</w:t>
              </w:r>
            </w:ins>
          </w:p>
        </w:tc>
      </w:tr>
      <w:tr w:rsidR="00DE7EA6" w:rsidRPr="00D56094" w:rsidTr="005772D2">
        <w:tc>
          <w:tcPr>
            <w:tcW w:w="6215" w:type="dxa"/>
            <w:gridSpan w:val="2"/>
          </w:tcPr>
          <w:p w:rsidR="00DE7EA6" w:rsidRPr="00D56094" w:rsidRDefault="00DE7EA6" w:rsidP="0029068F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Дата размещения информации, указанной в пункте 7.3</w:t>
            </w:r>
            <w:r w:rsidR="008C6467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заявления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DE7EA6" w:rsidRPr="00D56094" w:rsidRDefault="000D5AD6" w:rsidP="000D5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45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6B4AD8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</w:tc>
      </w:tr>
      <w:tr w:rsidR="008B4197" w:rsidRPr="00D56094" w:rsidTr="004B57A8">
        <w:tc>
          <w:tcPr>
            <w:tcW w:w="10491" w:type="dxa"/>
            <w:gridSpan w:val="3"/>
          </w:tcPr>
          <w:p w:rsidR="008B4197" w:rsidRPr="00D56094" w:rsidRDefault="008B4197" w:rsidP="00B5759B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планируемой </w:t>
            </w:r>
            <w:r w:rsidR="00B5759B" w:rsidRPr="00D5609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продолжительности срока действия продления долгосрочного периода</w:t>
            </w:r>
            <w:proofErr w:type="gramEnd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регулирования, установленного в отношении </w:t>
            </w:r>
            <w:r w:rsidR="00B5759B" w:rsidRPr="00D5609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его обособленного структурного подразделения или территории, на которой он осуществляет свою деятельность</w:t>
            </w:r>
            <w:r w:rsidR="00B5759B" w:rsidRPr="00D56094">
              <w:rPr>
                <w:rStyle w:val="ad"/>
                <w:rFonts w:ascii="Times New Roman" w:hAnsi="Times New Roman"/>
                <w:sz w:val="24"/>
                <w:szCs w:val="24"/>
              </w:rPr>
              <w:endnoteReference w:id="5"/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74BE" w:rsidRPr="00D56094" w:rsidTr="005772D2">
        <w:tc>
          <w:tcPr>
            <w:tcW w:w="6215" w:type="dxa"/>
            <w:gridSpan w:val="2"/>
          </w:tcPr>
          <w:p w:rsidR="00B474BE" w:rsidRPr="00D56094" w:rsidRDefault="00B474BE" w:rsidP="00717CD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</w:t>
            </w:r>
            <w:r w:rsidR="00717CDA" w:rsidRPr="00D5609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  <w:proofErr w:type="gramEnd"/>
          </w:p>
        </w:tc>
        <w:tc>
          <w:tcPr>
            <w:tcW w:w="4276" w:type="dxa"/>
          </w:tcPr>
          <w:p w:rsidR="00B474BE" w:rsidRPr="00D56094" w:rsidRDefault="00B474BE" w:rsidP="00B47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Да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B474BE" w:rsidRPr="00D56094" w:rsidRDefault="00B474BE" w:rsidP="00E6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27D" w:rsidRPr="00D56094" w:rsidTr="005772D2">
        <w:tc>
          <w:tcPr>
            <w:tcW w:w="6215" w:type="dxa"/>
            <w:gridSpan w:val="2"/>
          </w:tcPr>
          <w:p w:rsidR="00E6627D" w:rsidRPr="00D56094" w:rsidRDefault="00F17D2F" w:rsidP="00B5759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</w:t>
            </w:r>
            <w:r w:rsidR="003B534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указать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власти, дата и номер решения) на долгосрочный период регулирования, продление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которого планируется </w:t>
            </w:r>
            <w:r w:rsidR="00F47DB1" w:rsidRPr="00D5609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A474AF" w:rsidRPr="00D56094" w:rsidRDefault="00134EEF" w:rsidP="00B734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органа исполнительной власти </w:t>
            </w:r>
          </w:p>
          <w:p w:rsidR="00E6627D" w:rsidRPr="00D56094" w:rsidRDefault="00E6627D" w:rsidP="00E66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Номер решения</w:t>
            </w:r>
            <w:r w:rsidR="005B67B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27D" w:rsidRPr="00D56094" w:rsidRDefault="00E6627D" w:rsidP="007B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Дата издания решения</w:t>
            </w:r>
            <w:r w:rsidR="005B67B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7D31" w:rsidRPr="00D56094" w:rsidTr="005772D2">
        <w:tc>
          <w:tcPr>
            <w:tcW w:w="6215" w:type="dxa"/>
            <w:gridSpan w:val="2"/>
          </w:tcPr>
          <w:p w:rsidR="00C57D31" w:rsidRPr="00D56094" w:rsidRDefault="008B4197" w:rsidP="00717CDA">
            <w:pPr>
              <w:pStyle w:val="a4"/>
              <w:numPr>
                <w:ilvl w:val="2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Планируемая</w:t>
            </w:r>
            <w:r w:rsidR="00B734AB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CDA" w:rsidRPr="00D5609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продолжительность срока действия продления долгосрочного периода регулирования</w:t>
            </w:r>
            <w:r w:rsidR="002B6080" w:rsidRPr="00D56094">
              <w:rPr>
                <w:rFonts w:ascii="Times New Roman" w:hAnsi="Times New Roman" w:cs="Times New Roman"/>
                <w:sz w:val="24"/>
                <w:szCs w:val="24"/>
              </w:rPr>
              <w:t>, установленного в соответствии с решением, указанным в пункте 8.1</w:t>
            </w:r>
            <w:r w:rsidR="0045565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заявления</w:t>
            </w:r>
            <w:r w:rsidR="002B6080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8B4197" w:rsidRPr="00D56094" w:rsidRDefault="008B4197" w:rsidP="008B419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Год начала продления:</w:t>
            </w:r>
            <w:r w:rsidR="00B734AB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4197" w:rsidRPr="00D56094" w:rsidRDefault="008B4197" w:rsidP="008B4197">
            <w:pPr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Год окончания продления:</w:t>
            </w:r>
            <w:r w:rsidR="00B734AB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7D31" w:rsidRPr="00D56094" w:rsidRDefault="00C57D31" w:rsidP="00E662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D71" w:rsidRPr="00D56094" w:rsidTr="005772D2">
        <w:tc>
          <w:tcPr>
            <w:tcW w:w="6215" w:type="dxa"/>
            <w:gridSpan w:val="2"/>
          </w:tcPr>
          <w:p w:rsidR="00D47D71" w:rsidRPr="00D56094" w:rsidRDefault="00717CDA" w:rsidP="006F1406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власти, дата и номер решения) на долгосрочный период регулирования, продление которого планируется Заявителем</w:t>
            </w:r>
            <w:r w:rsidR="00D47D71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органа исполнительной власти ________</w:t>
            </w:r>
          </w:p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Номер решения ______________</w:t>
            </w:r>
          </w:p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Дата издания решения _________</w:t>
            </w:r>
          </w:p>
        </w:tc>
      </w:tr>
      <w:tr w:rsidR="00D47D71" w:rsidRPr="00D56094" w:rsidTr="005772D2">
        <w:tc>
          <w:tcPr>
            <w:tcW w:w="6215" w:type="dxa"/>
            <w:gridSpan w:val="2"/>
          </w:tcPr>
          <w:p w:rsidR="00D47D71" w:rsidRPr="00D56094" w:rsidRDefault="00D47D71" w:rsidP="00717CDA">
            <w:pPr>
              <w:pStyle w:val="a4"/>
              <w:numPr>
                <w:ilvl w:val="2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Планируемая</w:t>
            </w:r>
            <w:r w:rsidR="00B734AB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CDA" w:rsidRPr="00D56094">
              <w:rPr>
                <w:rFonts w:ascii="Times New Roman" w:hAnsi="Times New Roman" w:cs="Times New Roman"/>
                <w:sz w:val="24"/>
                <w:szCs w:val="24"/>
              </w:rPr>
              <w:t>Заявителем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продолжительность срока действия продления долгосрочного периода регулирования, установленного в соответствии с решением, указанным в пункте 8.</w:t>
            </w:r>
            <w:r w:rsidR="00717CDA" w:rsidRPr="00D560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565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заявления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Год начала продления:________</w:t>
            </w:r>
          </w:p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Год окончания продления: ____</w:t>
            </w:r>
          </w:p>
          <w:p w:rsidR="00D47D71" w:rsidRPr="00D56094" w:rsidRDefault="00D47D71" w:rsidP="006F1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22B" w:rsidRPr="00D56094" w:rsidTr="00772B0F">
        <w:tc>
          <w:tcPr>
            <w:tcW w:w="10491" w:type="dxa"/>
            <w:gridSpan w:val="3"/>
          </w:tcPr>
          <w:p w:rsidR="00DE322B" w:rsidRPr="00D56094" w:rsidRDefault="00DE322B" w:rsidP="005B3ED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Информация об основаниях внесения изменений в инвестиционную программу Заявителя</w:t>
            </w:r>
          </w:p>
        </w:tc>
      </w:tr>
      <w:tr w:rsidR="00DE322B" w:rsidRPr="00D56094" w:rsidTr="005772D2">
        <w:tc>
          <w:tcPr>
            <w:tcW w:w="6215" w:type="dxa"/>
            <w:gridSpan w:val="2"/>
          </w:tcPr>
          <w:p w:rsidR="00DE322B" w:rsidRPr="00D56094" w:rsidRDefault="0069791B" w:rsidP="0069791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4276" w:type="dxa"/>
          </w:tcPr>
          <w:p w:rsidR="00DE322B" w:rsidRPr="00D56094" w:rsidRDefault="0069791B" w:rsidP="0069791B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r w:rsidRPr="00D56094">
              <w:rPr>
                <w:strike/>
                <w:sz w:val="24"/>
                <w:szCs w:val="24"/>
              </w:rPr>
              <w:t>Да</w:t>
            </w:r>
            <w:r w:rsidRPr="00D56094">
              <w:rPr>
                <w:sz w:val="24"/>
                <w:szCs w:val="24"/>
              </w:rPr>
              <w:t>/Нет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69791B" w:rsidRPr="00D56094" w:rsidTr="005772D2">
        <w:tc>
          <w:tcPr>
            <w:tcW w:w="6215" w:type="dxa"/>
            <w:gridSpan w:val="2"/>
          </w:tcPr>
          <w:p w:rsidR="00966963" w:rsidRPr="00D56094" w:rsidRDefault="004E6FF7" w:rsidP="00966963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в целях приведения инвестиционной программы в соответствие с документами территориального планирования в соответствии с пунктом</w:t>
            </w:r>
            <w:proofErr w:type="gramEnd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</w:t>
            </w:r>
            <w:r w:rsidR="00DC5B74" w:rsidRPr="00D560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76" w:type="dxa"/>
          </w:tcPr>
          <w:p w:rsidR="0069791B" w:rsidRPr="00D56094" w:rsidRDefault="00A841F6" w:rsidP="0069791B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  <w:r w:rsidRPr="00D56094">
              <w:rPr>
                <w:strike/>
                <w:sz w:val="24"/>
                <w:szCs w:val="24"/>
              </w:rPr>
              <w:t>Да</w:t>
            </w:r>
            <w:r w:rsidRPr="00D56094">
              <w:rPr>
                <w:sz w:val="24"/>
                <w:szCs w:val="24"/>
              </w:rPr>
              <w:t>/Нет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FB09F2" w:rsidRPr="00D56094" w:rsidRDefault="00FB09F2" w:rsidP="0069791B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</w:p>
          <w:p w:rsidR="00FB09F2" w:rsidRPr="00D56094" w:rsidRDefault="00966963" w:rsidP="00033EB7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D56094">
              <w:rPr>
                <w:sz w:val="24"/>
                <w:szCs w:val="24"/>
              </w:rPr>
              <w:t xml:space="preserve">(если указывается «Да», то заполняются  реквизиты решений уполномоченных органов об утверждении документов территориального </w:t>
            </w:r>
            <w:proofErr w:type="spellStart"/>
            <w:r w:rsidRPr="00D56094">
              <w:rPr>
                <w:sz w:val="24"/>
                <w:szCs w:val="24"/>
              </w:rPr>
              <w:t>планированияи</w:t>
            </w:r>
            <w:proofErr w:type="spellEnd"/>
            <w:r w:rsidRPr="00D56094">
              <w:rPr>
                <w:sz w:val="24"/>
                <w:szCs w:val="24"/>
              </w:rPr>
              <w:t xml:space="preserve"> их структурных единиц (наименование, номер и дату издания, номер раздела, приложения, пункта, части, абзаца, другое)</w:t>
            </w:r>
            <w:r w:rsidR="001D3C93" w:rsidRPr="00D56094">
              <w:rPr>
                <w:sz w:val="24"/>
                <w:szCs w:val="24"/>
              </w:rPr>
              <w:t>)</w:t>
            </w:r>
          </w:p>
        </w:tc>
      </w:tr>
      <w:tr w:rsidR="004E6FF7" w:rsidRPr="00D56094" w:rsidTr="005772D2">
        <w:tc>
          <w:tcPr>
            <w:tcW w:w="6215" w:type="dxa"/>
            <w:gridSpan w:val="2"/>
          </w:tcPr>
          <w:p w:rsidR="004E6FF7" w:rsidRPr="00D56094" w:rsidRDefault="00CE494A" w:rsidP="00CE494A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="009C6C2C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C6C2C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и (или) закона субъекта Российской Федерации</w:t>
            </w:r>
            <w:r w:rsidR="00DC5B74" w:rsidRPr="00D560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76" w:type="dxa"/>
          </w:tcPr>
          <w:p w:rsidR="00966963" w:rsidRPr="00D56094" w:rsidRDefault="00A841F6" w:rsidP="0069791B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  <w:r w:rsidRPr="00D56094">
              <w:rPr>
                <w:strike/>
                <w:sz w:val="24"/>
                <w:szCs w:val="24"/>
              </w:rPr>
              <w:t>Да</w:t>
            </w:r>
            <w:r w:rsidRPr="00D56094">
              <w:rPr>
                <w:sz w:val="24"/>
                <w:szCs w:val="24"/>
              </w:rPr>
              <w:t>/Нет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4E6FF7" w:rsidRPr="00D56094" w:rsidRDefault="004E6FF7" w:rsidP="00506FBC">
            <w:pPr>
              <w:shd w:val="clear" w:color="auto" w:fill="FFFFFF"/>
              <w:spacing w:after="144" w:line="242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</w:tr>
      <w:tr w:rsidR="009C6C2C" w:rsidRPr="00D56094" w:rsidTr="005772D2">
        <w:tc>
          <w:tcPr>
            <w:tcW w:w="6215" w:type="dxa"/>
            <w:gridSpan w:val="2"/>
          </w:tcPr>
          <w:p w:rsidR="009C6C2C" w:rsidRPr="00D56094" w:rsidRDefault="00CE494A" w:rsidP="00CE494A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="009C6C2C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C6C2C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Правительственной комиссии по вопросам развития электроэнергетики,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</w:t>
            </w:r>
            <w:r w:rsidR="00DC5B74" w:rsidRPr="00D560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76" w:type="dxa"/>
          </w:tcPr>
          <w:p w:rsidR="009C6C2C" w:rsidRPr="00D56094" w:rsidRDefault="00A841F6" w:rsidP="0069791B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  <w:del w:id="42" w:author="Buhg" w:date="2019-04-09T13:46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EE0927" w:rsidRPr="00D56094" w:rsidRDefault="00EE0927" w:rsidP="0069791B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</w:p>
          <w:p w:rsidR="00DC5B74" w:rsidRPr="00D56094" w:rsidRDefault="00EE0927" w:rsidP="0069791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D56094">
              <w:rPr>
                <w:sz w:val="24"/>
                <w:szCs w:val="24"/>
              </w:rPr>
              <w:t>(если указывается «Да», то заполняются  реквизиты</w:t>
            </w:r>
            <w:r w:rsidR="001D3C93" w:rsidRPr="00D56094">
              <w:rPr>
                <w:sz w:val="24"/>
                <w:szCs w:val="24"/>
              </w:rPr>
              <w:t xml:space="preserve"> решения (номер и дату документа))</w:t>
            </w:r>
          </w:p>
        </w:tc>
      </w:tr>
      <w:tr w:rsidR="009C6C2C" w:rsidRPr="00D56094" w:rsidTr="005772D2">
        <w:tc>
          <w:tcPr>
            <w:tcW w:w="6215" w:type="dxa"/>
            <w:gridSpan w:val="2"/>
          </w:tcPr>
          <w:p w:rsidR="009C6C2C" w:rsidRPr="00D56094" w:rsidRDefault="009C6C2C" w:rsidP="004E6FF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аварийной ситуации</w:t>
            </w:r>
            <w:r w:rsidR="00DC5B74" w:rsidRPr="00D5609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276" w:type="dxa"/>
          </w:tcPr>
          <w:p w:rsidR="009C6C2C" w:rsidRPr="00D56094" w:rsidRDefault="00A841F6" w:rsidP="0069791B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  <w:del w:id="43" w:author="Buhg" w:date="2019-04-09T13:46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783243" w:rsidRPr="00D56094" w:rsidRDefault="00783243" w:rsidP="0069791B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</w:p>
          <w:p w:rsidR="00F86546" w:rsidRPr="00D56094" w:rsidRDefault="00F86546" w:rsidP="0069791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D56094">
              <w:rPr>
                <w:sz w:val="24"/>
                <w:szCs w:val="24"/>
              </w:rPr>
              <w:t>(если указывается «Да», то описываются (кратко) основания внесения изменений в ин</w:t>
            </w:r>
            <w:r w:rsidR="00C27B71" w:rsidRPr="00D56094">
              <w:rPr>
                <w:sz w:val="24"/>
                <w:szCs w:val="24"/>
              </w:rPr>
              <w:t>вестиционную программу и указываются</w:t>
            </w:r>
            <w:r w:rsidRPr="00D56094">
              <w:rPr>
                <w:sz w:val="24"/>
                <w:szCs w:val="24"/>
              </w:rPr>
              <w:t xml:space="preserve"> реквизиты документов (вид, наименование, номер и дата издания документа)</w:t>
            </w:r>
            <w:r w:rsidR="00C27B71" w:rsidRPr="00D56094">
              <w:rPr>
                <w:sz w:val="24"/>
                <w:szCs w:val="24"/>
              </w:rPr>
              <w:t>)</w:t>
            </w:r>
          </w:p>
        </w:tc>
      </w:tr>
      <w:tr w:rsidR="009C6C2C" w:rsidRPr="00D56094" w:rsidTr="005772D2">
        <w:tc>
          <w:tcPr>
            <w:tcW w:w="6215" w:type="dxa"/>
            <w:gridSpan w:val="2"/>
          </w:tcPr>
          <w:p w:rsidR="009C6C2C" w:rsidRPr="00D56094" w:rsidRDefault="009C6C2C" w:rsidP="004E6FF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в целях устранения последствий аварийной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</w:t>
            </w:r>
            <w:r w:rsidR="00DC5B74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9C6C2C" w:rsidRPr="00D56094" w:rsidRDefault="00A841F6" w:rsidP="0069791B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  <w:del w:id="44" w:author="Buhg" w:date="2019-04-09T13:46:00Z">
              <w:r w:rsidRPr="00D56094" w:rsidDel="00471796">
                <w:rPr>
                  <w:sz w:val="24"/>
                  <w:szCs w:val="24"/>
                </w:rPr>
                <w:lastRenderedPageBreak/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783243" w:rsidRPr="00D56094" w:rsidRDefault="00783243" w:rsidP="0069791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  <w:r w:rsidRPr="00D56094">
              <w:rPr>
                <w:sz w:val="24"/>
                <w:szCs w:val="24"/>
              </w:rPr>
              <w:lastRenderedPageBreak/>
              <w:t>(если указывается «Да», то описываются (кратко) основания внесения изменений в инвестиционную программу и указываются реквизиты документов (вид, наименование, номер и дата издания документа))</w:t>
            </w:r>
          </w:p>
        </w:tc>
      </w:tr>
      <w:tr w:rsidR="00105F1C" w:rsidRPr="00D56094" w:rsidTr="005772D2">
        <w:tc>
          <w:tcPr>
            <w:tcW w:w="6215" w:type="dxa"/>
            <w:gridSpan w:val="2"/>
          </w:tcPr>
          <w:p w:rsidR="00105F1C" w:rsidRPr="00D56094" w:rsidRDefault="00B50D7B" w:rsidP="00B50D7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изменений, вносимых в инвестиционную программу, подготовлен Заявителем исключительно во исполнение документов и (или) в целях, указанных в </w:t>
            </w:r>
            <w:r w:rsidR="00CE494A" w:rsidRPr="00D56094">
              <w:rPr>
                <w:rFonts w:ascii="Times New Roman" w:hAnsi="Times New Roman" w:cs="Times New Roman"/>
                <w:sz w:val="24"/>
                <w:szCs w:val="24"/>
              </w:rPr>
              <w:t>пунктах 9.1 – 9.1.5</w:t>
            </w:r>
            <w:r w:rsidR="007955EA" w:rsidRPr="00D56094">
              <w:rPr>
                <w:rFonts w:ascii="Times New Roman" w:hAnsi="Times New Roman" w:cs="Times New Roman"/>
                <w:sz w:val="24"/>
                <w:szCs w:val="24"/>
              </w:rPr>
              <w:t>настоящего заявления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, и не содержит иных изменений</w:t>
            </w:r>
            <w:r w:rsidR="00CE494A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6" w:type="dxa"/>
          </w:tcPr>
          <w:p w:rsidR="00CE494A" w:rsidRPr="00D56094" w:rsidRDefault="00CE494A" w:rsidP="00CE494A">
            <w:pPr>
              <w:pStyle w:val="ConsPlusNormal"/>
              <w:ind w:left="34"/>
              <w:jc w:val="center"/>
              <w:rPr>
                <w:sz w:val="24"/>
                <w:szCs w:val="24"/>
                <w:vertAlign w:val="superscript"/>
              </w:rPr>
            </w:pPr>
            <w:r w:rsidRPr="00D56094">
              <w:rPr>
                <w:strike/>
                <w:sz w:val="24"/>
                <w:szCs w:val="24"/>
              </w:rPr>
              <w:t>Да</w:t>
            </w:r>
            <w:r w:rsidRPr="00D56094">
              <w:rPr>
                <w:sz w:val="24"/>
                <w:szCs w:val="24"/>
              </w:rPr>
              <w:t>/Нет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  <w:p w:rsidR="00105F1C" w:rsidRPr="00D56094" w:rsidRDefault="00105F1C" w:rsidP="0069791B">
            <w:pPr>
              <w:pStyle w:val="ConsPlusNormal"/>
              <w:ind w:left="34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AD4046" w:rsidRPr="00D56094" w:rsidTr="001545C5">
        <w:tc>
          <w:tcPr>
            <w:tcW w:w="10491" w:type="dxa"/>
            <w:gridSpan w:val="3"/>
          </w:tcPr>
          <w:p w:rsidR="00AD4046" w:rsidRPr="00D56094" w:rsidRDefault="008F5CFF" w:rsidP="006B4AD8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="003A4841" w:rsidRPr="00D56094">
              <w:rPr>
                <w:rFonts w:ascii="Times New Roman" w:hAnsi="Times New Roman" w:cs="Times New Roman"/>
                <w:sz w:val="24"/>
                <w:szCs w:val="24"/>
              </w:rPr>
              <w:t>о наличии в проекте ИПР инвестиционных проектов, указанных в подпунктах «</w:t>
            </w:r>
            <w:r w:rsidR="006B4AD8" w:rsidRPr="00D56094">
              <w:rPr>
                <w:rFonts w:ascii="Times New Roman" w:hAnsi="Times New Roman" w:cs="Times New Roman"/>
                <w:sz w:val="24"/>
                <w:szCs w:val="24"/>
              </w:rPr>
              <w:t>б», «в</w:t>
            </w:r>
            <w:r w:rsidR="003A4841" w:rsidRPr="00D56094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 w:rsidR="006B4AD8" w:rsidRPr="00D560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A4841" w:rsidRPr="00D56094">
              <w:rPr>
                <w:rFonts w:ascii="Times New Roman" w:hAnsi="Times New Roman" w:cs="Times New Roman"/>
                <w:sz w:val="24"/>
                <w:szCs w:val="24"/>
              </w:rPr>
              <w:t>» пункта 1</w:t>
            </w:r>
            <w:r w:rsidR="006B4AD8" w:rsidRPr="00D560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4841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AD4046" w:rsidRPr="00D56094" w:rsidTr="005772D2">
        <w:tc>
          <w:tcPr>
            <w:tcW w:w="6215" w:type="dxa"/>
            <w:gridSpan w:val="2"/>
          </w:tcPr>
          <w:p w:rsidR="00AD4046" w:rsidRPr="00D56094" w:rsidRDefault="006B4AD8" w:rsidP="00115F22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  <w:rPr>
                <w:sz w:val="24"/>
                <w:szCs w:val="24"/>
              </w:rPr>
            </w:pPr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Строительство (реконструкция, модернизация, техническое перевооружение и (или) демонтаж) объектов </w:t>
            </w:r>
            <w:proofErr w:type="spellStart"/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>электросетевого</w:t>
            </w:r>
            <w:proofErr w:type="spellEnd"/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 хозяйства, проектный номинальный класс напряжения которых составляет 110 кВ и выше;</w:t>
            </w:r>
          </w:p>
        </w:tc>
        <w:tc>
          <w:tcPr>
            <w:tcW w:w="4276" w:type="dxa"/>
          </w:tcPr>
          <w:p w:rsidR="00E648B9" w:rsidRPr="00D56094" w:rsidRDefault="001E08FC" w:rsidP="001E08FC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45" w:author="Buhg" w:date="2019-04-09T13:47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3A4841" w:rsidRPr="00D56094" w:rsidTr="005772D2">
        <w:tc>
          <w:tcPr>
            <w:tcW w:w="6215" w:type="dxa"/>
            <w:gridSpan w:val="2"/>
          </w:tcPr>
          <w:p w:rsidR="003A4841" w:rsidRPr="00D56094" w:rsidRDefault="006B4AD8" w:rsidP="00115F22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  <w:rPr>
                <w:sz w:val="24"/>
                <w:szCs w:val="24"/>
              </w:rPr>
            </w:pPr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>Строительство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выше;</w:t>
            </w:r>
          </w:p>
        </w:tc>
        <w:tc>
          <w:tcPr>
            <w:tcW w:w="4276" w:type="dxa"/>
          </w:tcPr>
          <w:p w:rsidR="003A4841" w:rsidRPr="00D56094" w:rsidRDefault="001E08FC" w:rsidP="001E08FC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46" w:author="Buhg" w:date="2019-04-09T13:47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3A4841" w:rsidRPr="00D56094" w:rsidTr="005772D2">
        <w:tc>
          <w:tcPr>
            <w:tcW w:w="6215" w:type="dxa"/>
            <w:gridSpan w:val="2"/>
          </w:tcPr>
          <w:p w:rsidR="003A4841" w:rsidRPr="00D56094" w:rsidRDefault="006B4AD8" w:rsidP="00115F22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  <w:rPr>
                <w:sz w:val="24"/>
                <w:szCs w:val="24"/>
              </w:rPr>
            </w:pPr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Строительство (реконструкция, модернизация, техническое перевооружение и (или) демонтаж) объектов </w:t>
            </w:r>
            <w:proofErr w:type="spellStart"/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>электросетевого</w:t>
            </w:r>
            <w:proofErr w:type="spellEnd"/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 хозяйства, объектов по производству электрической энергии;</w:t>
            </w:r>
          </w:p>
        </w:tc>
        <w:tc>
          <w:tcPr>
            <w:tcW w:w="4276" w:type="dxa"/>
          </w:tcPr>
          <w:p w:rsidR="003A4841" w:rsidRPr="00D56094" w:rsidRDefault="001E08FC" w:rsidP="001E08FC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47" w:author="Buhg" w:date="2019-04-09T13:47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3A4841" w:rsidRPr="00D56094" w:rsidTr="005772D2">
        <w:tc>
          <w:tcPr>
            <w:tcW w:w="6215" w:type="dxa"/>
            <w:gridSpan w:val="2"/>
          </w:tcPr>
          <w:p w:rsidR="003A4841" w:rsidRPr="00D56094" w:rsidRDefault="00115F22" w:rsidP="00115F22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  <w:rPr>
                <w:sz w:val="24"/>
                <w:szCs w:val="24"/>
              </w:rPr>
            </w:pPr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="006B4AD8" w:rsidRPr="00D56094">
              <w:rPr>
                <w:color w:val="333333"/>
                <w:sz w:val="24"/>
                <w:szCs w:val="24"/>
                <w:shd w:val="clear" w:color="auto" w:fill="FFFFFF"/>
              </w:rPr>
              <w:t>троительство и (или) реконструкция линий электропередачи и (или) трансформаторных и иных подстанций, соответствующих </w:t>
            </w:r>
            <w:hyperlink r:id="rId14" w:anchor="dst100009" w:history="1">
              <w:r w:rsidR="006B4AD8" w:rsidRPr="00D56094">
                <w:rPr>
                  <w:rStyle w:val="ae"/>
                  <w:color w:val="666699"/>
                  <w:sz w:val="24"/>
                  <w:szCs w:val="24"/>
                  <w:shd w:val="clear" w:color="auto" w:fill="FFFFFF"/>
                </w:rPr>
                <w:t>критериям</w:t>
              </w:r>
            </w:hyperlink>
            <w:r w:rsidR="006B4AD8"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 отнесения объектов </w:t>
            </w:r>
            <w:proofErr w:type="spellStart"/>
            <w:r w:rsidR="006B4AD8" w:rsidRPr="00D56094">
              <w:rPr>
                <w:color w:val="333333"/>
                <w:sz w:val="24"/>
                <w:szCs w:val="24"/>
                <w:shd w:val="clear" w:color="auto" w:fill="FFFFFF"/>
              </w:rPr>
              <w:t>электросетевого</w:t>
            </w:r>
            <w:proofErr w:type="spellEnd"/>
            <w:r w:rsidR="006B4AD8"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 хозяйства к единой национальной (общероссийской) электрической сети, утвержденным Правительством Российской Федерации;</w:t>
            </w:r>
          </w:p>
        </w:tc>
        <w:tc>
          <w:tcPr>
            <w:tcW w:w="4276" w:type="dxa"/>
          </w:tcPr>
          <w:p w:rsidR="003A4841" w:rsidRPr="00D56094" w:rsidRDefault="001E08FC" w:rsidP="001E08FC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48" w:author="Buhg" w:date="2019-04-09T13:48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3A4841" w:rsidRPr="00D56094" w:rsidTr="005772D2">
        <w:tc>
          <w:tcPr>
            <w:tcW w:w="6215" w:type="dxa"/>
            <w:gridSpan w:val="2"/>
          </w:tcPr>
          <w:p w:rsidR="003A4841" w:rsidRPr="00D56094" w:rsidRDefault="00115F22" w:rsidP="00115F22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  <w:rPr>
                <w:sz w:val="24"/>
                <w:szCs w:val="24"/>
              </w:rPr>
            </w:pPr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Реализация инвестиционных проектов на территории </w:t>
            </w:r>
            <w:proofErr w:type="spellStart"/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>Северо-Кавказского</w:t>
            </w:r>
            <w:proofErr w:type="spellEnd"/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 xml:space="preserve"> федерального округа;</w:t>
            </w:r>
          </w:p>
        </w:tc>
        <w:tc>
          <w:tcPr>
            <w:tcW w:w="4276" w:type="dxa"/>
          </w:tcPr>
          <w:p w:rsidR="003A4841" w:rsidRPr="00D56094" w:rsidRDefault="001E08FC" w:rsidP="001E08FC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49" w:author="Buhg" w:date="2019-04-09T13:48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D977B4" w:rsidRPr="00D56094" w:rsidTr="005772D2">
        <w:tc>
          <w:tcPr>
            <w:tcW w:w="6215" w:type="dxa"/>
            <w:gridSpan w:val="2"/>
          </w:tcPr>
          <w:p w:rsidR="00D977B4" w:rsidRPr="00D56094" w:rsidRDefault="00115F22" w:rsidP="00115F22">
            <w:pPr>
              <w:pStyle w:val="ConsPlusNormal"/>
              <w:numPr>
                <w:ilvl w:val="1"/>
                <w:numId w:val="3"/>
              </w:numPr>
              <w:ind w:left="0" w:firstLine="709"/>
              <w:jc w:val="both"/>
              <w:rPr>
                <w:sz w:val="24"/>
                <w:szCs w:val="24"/>
              </w:rPr>
            </w:pPr>
            <w:r w:rsidRPr="00D56094">
              <w:rPr>
                <w:color w:val="333333"/>
                <w:sz w:val="24"/>
                <w:szCs w:val="24"/>
                <w:shd w:val="clear" w:color="auto" w:fill="FFFFFF"/>
              </w:rPr>
              <w:t>Реализация инвестиционных проектов на территории Дальневосточного федерального округа;</w:t>
            </w:r>
          </w:p>
        </w:tc>
        <w:tc>
          <w:tcPr>
            <w:tcW w:w="4276" w:type="dxa"/>
          </w:tcPr>
          <w:p w:rsidR="00D977B4" w:rsidRPr="00D56094" w:rsidRDefault="001E08FC" w:rsidP="001E08FC">
            <w:pPr>
              <w:pStyle w:val="ConsPlusNormal"/>
              <w:ind w:left="34"/>
              <w:jc w:val="center"/>
              <w:rPr>
                <w:sz w:val="24"/>
                <w:szCs w:val="24"/>
              </w:rPr>
            </w:pPr>
            <w:del w:id="50" w:author="Buhg" w:date="2019-04-09T13:48:00Z">
              <w:r w:rsidRPr="00D56094" w:rsidDel="00471796">
                <w:rPr>
                  <w:sz w:val="24"/>
                  <w:szCs w:val="24"/>
                </w:rPr>
                <w:delText>Да/</w:delText>
              </w:r>
            </w:del>
            <w:r w:rsidRPr="00D56094">
              <w:rPr>
                <w:sz w:val="24"/>
                <w:szCs w:val="24"/>
              </w:rPr>
              <w:t>Нет</w:t>
            </w:r>
            <w:proofErr w:type="gramStart"/>
            <w:r w:rsidRPr="00D56094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553BDF" w:rsidRPr="00D56094" w:rsidTr="001545C5">
        <w:tc>
          <w:tcPr>
            <w:tcW w:w="10491" w:type="dxa"/>
            <w:gridSpan w:val="3"/>
          </w:tcPr>
          <w:p w:rsidR="00553BDF" w:rsidRPr="00D56094" w:rsidRDefault="00553BDF" w:rsidP="001D75D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Перечни субъектов Российской Федерации, на территории которых </w:t>
            </w:r>
            <w:r w:rsidR="001D75DD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proofErr w:type="spellStart"/>
            <w:r w:rsidR="001D75DD" w:rsidRPr="00D56094">
              <w:rPr>
                <w:rFonts w:ascii="Times New Roman" w:hAnsi="Times New Roman" w:cs="Times New Roman"/>
                <w:sz w:val="24"/>
                <w:szCs w:val="24"/>
              </w:rPr>
              <w:t>ИПР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предусмотрена</w:t>
            </w:r>
            <w:proofErr w:type="spellEnd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</w:t>
            </w:r>
            <w:r w:rsidR="001D75DD" w:rsidRPr="00D56094">
              <w:rPr>
                <w:rFonts w:ascii="Times New Roman" w:hAnsi="Times New Roman" w:cs="Times New Roman"/>
                <w:sz w:val="24"/>
                <w:szCs w:val="24"/>
              </w:rPr>
              <w:t>инвестиционных проектов</w:t>
            </w:r>
          </w:p>
        </w:tc>
      </w:tr>
      <w:tr w:rsidR="00AD4046" w:rsidRPr="00D56094" w:rsidTr="005772D2">
        <w:tc>
          <w:tcPr>
            <w:tcW w:w="6215" w:type="dxa"/>
            <w:gridSpan w:val="2"/>
          </w:tcPr>
          <w:p w:rsidR="00AD4046" w:rsidRPr="00D56094" w:rsidRDefault="00CA3E3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>убъект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на территории которых проектом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ИПР субъекта электроэнергетики</w:t>
            </w:r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реализация инвестиционных проектов</w:t>
            </w:r>
            <w:r w:rsidR="00BB09FE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7710" w:rsidRPr="00D56094" w:rsidRDefault="00AE7710" w:rsidP="00AE77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(пункт </w:t>
            </w:r>
            <w:r w:rsidR="0091773F" w:rsidRPr="00D560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.1 не заполняется организацией по управлению единой национальной (общероссийской) электрической сетью)</w:t>
            </w:r>
          </w:p>
        </w:tc>
        <w:tc>
          <w:tcPr>
            <w:tcW w:w="4276" w:type="dxa"/>
          </w:tcPr>
          <w:p w:rsidR="00AD4046" w:rsidRPr="00D56094" w:rsidRDefault="00471796" w:rsidP="00CA3E3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ins w:id="51" w:author="Buhg" w:date="2019-04-09T13:48:00Z">
              <w:r w:rsidRPr="00D5609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Ивано</w:t>
              </w:r>
            </w:ins>
            <w:ins w:id="52" w:author="Buhg" w:date="2019-04-09T13:49:00Z">
              <w:r w:rsidRPr="00D56094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вская область</w:t>
              </w:r>
            </w:ins>
          </w:p>
        </w:tc>
      </w:tr>
      <w:tr w:rsidR="00AD4046" w:rsidRPr="00D56094" w:rsidTr="005772D2">
        <w:tc>
          <w:tcPr>
            <w:tcW w:w="6215" w:type="dxa"/>
            <w:gridSpan w:val="2"/>
          </w:tcPr>
          <w:p w:rsidR="00AD4046" w:rsidRPr="00D56094" w:rsidRDefault="00CA3E3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убъекты Российской Федерации, на территории которых проектом инвестиционной программы организации по управлению единой </w:t>
            </w:r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национальной (обще</w:t>
            </w:r>
            <w:r w:rsidR="00AE7710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российской) электрической </w:t>
            </w:r>
            <w:proofErr w:type="spellStart"/>
            <w:r w:rsidR="00AE7710" w:rsidRPr="00D56094">
              <w:rPr>
                <w:rFonts w:ascii="Times New Roman" w:hAnsi="Times New Roman" w:cs="Times New Roman"/>
                <w:sz w:val="24"/>
                <w:szCs w:val="24"/>
              </w:rPr>
              <w:t>сетью</w:t>
            </w:r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  <w:proofErr w:type="spellEnd"/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инвестиционных проектов по строительству (реконструкции, модернизации, техническому перевооружению и (или) демонтажу) объектов электроэнергетики и размещены объекты </w:t>
            </w:r>
            <w:proofErr w:type="spellStart"/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="00553BDF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хозяйства, входящие в единую национальную (общероссийскую) электрическую сеть и не принадлежащие на праве собс</w:t>
            </w:r>
            <w:r w:rsidR="00AE7710" w:rsidRPr="00D56094">
              <w:rPr>
                <w:rFonts w:ascii="Times New Roman" w:hAnsi="Times New Roman" w:cs="Times New Roman"/>
                <w:sz w:val="24"/>
                <w:szCs w:val="24"/>
              </w:rPr>
              <w:t>твенности указанной организации</w:t>
            </w:r>
            <w:r w:rsidR="00BB09FE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1131E" w:rsidRPr="00D56094" w:rsidRDefault="00AE7710" w:rsidP="0091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(пункт </w:t>
            </w:r>
            <w:r w:rsidR="0091773F" w:rsidRPr="00D560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.2 заполняется только организацией по управлению единой национальной (общероссийской) электрической сетью)</w:t>
            </w:r>
          </w:p>
        </w:tc>
        <w:tc>
          <w:tcPr>
            <w:tcW w:w="4276" w:type="dxa"/>
          </w:tcPr>
          <w:p w:rsidR="00AD4046" w:rsidRPr="00D56094" w:rsidRDefault="00AD404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57059" w:rsidRPr="00D56094" w:rsidTr="001545C5">
        <w:tc>
          <w:tcPr>
            <w:tcW w:w="10491" w:type="dxa"/>
            <w:gridSpan w:val="3"/>
          </w:tcPr>
          <w:p w:rsidR="00657059" w:rsidRPr="00D56094" w:rsidRDefault="00657059" w:rsidP="00AE771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к заявлению</w:t>
            </w:r>
            <w:r w:rsidR="00AE7710" w:rsidRPr="00D56094">
              <w:rPr>
                <w:rFonts w:ascii="Times New Roman" w:hAnsi="Times New Roman" w:cs="Times New Roman"/>
                <w:sz w:val="24"/>
                <w:szCs w:val="24"/>
              </w:rPr>
              <w:t>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AE7710" w:rsidRPr="00D56094" w:rsidTr="005772D2">
        <w:tc>
          <w:tcPr>
            <w:tcW w:w="5653" w:type="dxa"/>
          </w:tcPr>
          <w:p w:rsidR="00AE7710" w:rsidRPr="00D56094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4838" w:type="dxa"/>
            <w:gridSpan w:val="2"/>
          </w:tcPr>
          <w:p w:rsidR="00AE7710" w:rsidRPr="00D56094" w:rsidRDefault="00AE7710" w:rsidP="0047179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Прилагается к заявлению в электронной форме</w:t>
            </w:r>
            <w:del w:id="53" w:author="Buhg" w:date="2019-04-09T13:49:00Z"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Прилагается к заявлению путем размещения в «облачном» хранилище информации Заявителя в сети Интернет по адресу:______________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2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</w:delText>
              </w:r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Нет</w:delText>
              </w:r>
              <w:r w:rsidR="001E08FC"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1</w:delText>
              </w:r>
            </w:del>
          </w:p>
        </w:tc>
      </w:tr>
      <w:tr w:rsidR="00AE7710" w:rsidRPr="00D56094" w:rsidTr="005772D2">
        <w:tc>
          <w:tcPr>
            <w:tcW w:w="5653" w:type="dxa"/>
          </w:tcPr>
          <w:p w:rsidR="00AE7710" w:rsidRPr="00D56094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4838" w:type="dxa"/>
            <w:gridSpan w:val="2"/>
          </w:tcPr>
          <w:p w:rsidR="00AE7710" w:rsidRPr="00D56094" w:rsidRDefault="00AE7710" w:rsidP="0047179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Прилагаются к заявлению в электронной форме</w:t>
            </w:r>
            <w:del w:id="54" w:author="Buhg" w:date="2019-04-09T13:49:00Z"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Прилагаются к заявлению путем размещения в «облачном» хранилище информации Заявителя в сети Интернет по адресу:______________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2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</w:delText>
              </w:r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Нет</w:delText>
              </w:r>
              <w:r w:rsidR="001E08FC"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1</w:delText>
              </w:r>
            </w:del>
          </w:p>
        </w:tc>
      </w:tr>
      <w:tr w:rsidR="00AE7710" w:rsidRPr="00D56094" w:rsidTr="005772D2">
        <w:tc>
          <w:tcPr>
            <w:tcW w:w="5653" w:type="dxa"/>
          </w:tcPr>
          <w:p w:rsidR="00AE7710" w:rsidRPr="00D56094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Программа научно-исследовательских и (или) опытно-конструкторских работ на период реализации проекта ИПР с разбивкой по годам и описанием содержания работ (при наличии таковой);</w:t>
            </w:r>
          </w:p>
        </w:tc>
        <w:tc>
          <w:tcPr>
            <w:tcW w:w="4838" w:type="dxa"/>
            <w:gridSpan w:val="2"/>
          </w:tcPr>
          <w:p w:rsidR="00AE7710" w:rsidRPr="00D56094" w:rsidRDefault="001E08FC" w:rsidP="0047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trike/>
                <w:sz w:val="24"/>
                <w:szCs w:val="24"/>
              </w:rPr>
              <w:t>Прилагается к заявлению в электронной форме</w:t>
            </w:r>
            <w:del w:id="55" w:author="Buhg" w:date="2019-04-09T13:49:00Z">
              <w:r w:rsidRPr="00D56094" w:rsidDel="00471796">
                <w:rPr>
                  <w:rFonts w:ascii="Times New Roman" w:hAnsi="Times New Roman" w:cs="Times New Roman"/>
                  <w:strike/>
                  <w:sz w:val="24"/>
                  <w:szCs w:val="24"/>
                </w:rPr>
                <w:delText>/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Прилагается к заявлению путем размещения в «облачном» хранилище информации Заявителя в сети Интернет по адресу:______________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2</w:delText>
              </w:r>
            </w:del>
            <w:r w:rsidR="003C6E2D" w:rsidRPr="00D560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AE7710" w:rsidRPr="00D56094" w:rsidTr="005772D2">
        <w:tc>
          <w:tcPr>
            <w:tcW w:w="5653" w:type="dxa"/>
          </w:tcPr>
          <w:p w:rsidR="00AE7710" w:rsidRPr="00D56094" w:rsidRDefault="00AE7710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4838" w:type="dxa"/>
            <w:gridSpan w:val="2"/>
          </w:tcPr>
          <w:p w:rsidR="00AE7710" w:rsidRPr="00D56094" w:rsidRDefault="001E08FC" w:rsidP="0047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Прилагаются к заявлению в электронной форме</w:t>
            </w:r>
            <w:del w:id="56" w:author="Buhg" w:date="2019-04-09T13:49:00Z"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Прилагаются к заявлению путем размещения в «облачном» хранилище информации Заявителя в сети Интернет по адресу:______________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2</w:delText>
              </w:r>
              <w:r w:rsidR="003C6E2D"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</w:delText>
              </w:r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Нет</w:delText>
              </w:r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1</w:delText>
              </w:r>
            </w:del>
          </w:p>
        </w:tc>
      </w:tr>
      <w:tr w:rsidR="00B600C5" w:rsidRPr="00D56094" w:rsidTr="005C3084">
        <w:tc>
          <w:tcPr>
            <w:tcW w:w="10491" w:type="dxa"/>
            <w:gridSpan w:val="3"/>
          </w:tcPr>
          <w:p w:rsidR="00B600C5" w:rsidRPr="00D56094" w:rsidRDefault="00B600C5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Информация о правомочиях лица, подписавшего заявления</w:t>
            </w:r>
          </w:p>
        </w:tc>
      </w:tr>
      <w:tr w:rsidR="007D09C6" w:rsidRPr="00D56094" w:rsidTr="005772D2">
        <w:tc>
          <w:tcPr>
            <w:tcW w:w="5653" w:type="dxa"/>
          </w:tcPr>
          <w:p w:rsidR="007D09C6" w:rsidRPr="00D56094" w:rsidRDefault="007D09C6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Заявление подписано лицом, имеющем право действовать от имени Заявителя без доверенности</w:t>
            </w:r>
            <w:r w:rsidR="009A0321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838" w:type="dxa"/>
            <w:gridSpan w:val="2"/>
          </w:tcPr>
          <w:p w:rsidR="007D09C6" w:rsidRPr="00D56094" w:rsidRDefault="007D09C6" w:rsidP="0047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del w:id="57" w:author="Buhg" w:date="2019-04-09T13:50:00Z"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/Нет</w:delText>
              </w:r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1</w:delText>
              </w:r>
            </w:del>
          </w:p>
        </w:tc>
      </w:tr>
      <w:tr w:rsidR="00887104" w:rsidRPr="00D56094" w:rsidTr="005772D2">
        <w:tc>
          <w:tcPr>
            <w:tcW w:w="5653" w:type="dxa"/>
          </w:tcPr>
          <w:p w:rsidR="00887104" w:rsidRPr="00D56094" w:rsidRDefault="00887104" w:rsidP="00887104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</w:t>
            </w:r>
            <w:r w:rsidR="009A0321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8" w:type="dxa"/>
            <w:gridSpan w:val="2"/>
          </w:tcPr>
          <w:p w:rsidR="00887104" w:rsidRPr="00D56094" w:rsidRDefault="00887104" w:rsidP="00471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del w:id="58" w:author="Buhg" w:date="2019-04-09T13:50:00Z"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/Нет</w:delText>
              </w:r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  <w:vertAlign w:val="superscript"/>
                </w:rPr>
                <w:delText>1</w:delText>
              </w:r>
            </w:del>
          </w:p>
        </w:tc>
      </w:tr>
      <w:tr w:rsidR="007D09C6" w:rsidRPr="00D56094" w:rsidTr="005772D2">
        <w:tc>
          <w:tcPr>
            <w:tcW w:w="5653" w:type="dxa"/>
          </w:tcPr>
          <w:p w:rsidR="007D09C6" w:rsidRPr="00D56094" w:rsidRDefault="007D09C6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</w:t>
            </w:r>
            <w:r w:rsidR="009A0321" w:rsidRPr="00D56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8" w:type="dxa"/>
            <w:gridSpan w:val="2"/>
          </w:tcPr>
          <w:p w:rsidR="007D09C6" w:rsidRPr="00D56094" w:rsidRDefault="007D09C6" w:rsidP="00117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del w:id="59" w:author="Buhg" w:date="2019-04-09T13:50:00Z">
              <w:r w:rsidRPr="00D56094" w:rsidDel="00471796">
                <w:rPr>
                  <w:rFonts w:ascii="Times New Roman" w:hAnsi="Times New Roman" w:cs="Times New Roman"/>
                  <w:sz w:val="24"/>
                  <w:szCs w:val="24"/>
                </w:rPr>
                <w:delText>Прилагается к заявлению в электронной форме</w:delText>
              </w:r>
            </w:del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/Нет</w:t>
            </w:r>
            <w:proofErr w:type="gramStart"/>
            <w:r w:rsidRPr="00D5609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</w:tbl>
    <w:p w:rsidR="00DF1618" w:rsidRPr="00D56094" w:rsidRDefault="00DF1618">
      <w:pPr>
        <w:rPr>
          <w:rFonts w:ascii="Times New Roman" w:hAnsi="Times New Roman" w:cs="Times New Roman"/>
          <w:i/>
          <w:sz w:val="24"/>
          <w:szCs w:val="24"/>
        </w:rPr>
      </w:pPr>
    </w:p>
    <w:p w:rsidR="00DF1618" w:rsidRPr="00D56094" w:rsidRDefault="00A27383" w:rsidP="00A27383">
      <w:pPr>
        <w:tabs>
          <w:tab w:val="left" w:pos="8190"/>
        </w:tabs>
        <w:rPr>
          <w:rFonts w:ascii="Times New Roman" w:hAnsi="Times New Roman" w:cs="Times New Roman"/>
          <w:i/>
          <w:sz w:val="24"/>
          <w:szCs w:val="24"/>
        </w:rPr>
      </w:pPr>
      <w:r w:rsidRPr="00D5609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9995" w:type="dxa"/>
        <w:tblLayout w:type="fixed"/>
        <w:tblLook w:val="04A0"/>
      </w:tblPr>
      <w:tblGrid>
        <w:gridCol w:w="3085"/>
        <w:gridCol w:w="4111"/>
        <w:gridCol w:w="2799"/>
      </w:tblGrid>
      <w:tr w:rsidR="00DF1618" w:rsidRPr="00D56094" w:rsidTr="00A27383">
        <w:tc>
          <w:tcPr>
            <w:tcW w:w="3085" w:type="dxa"/>
          </w:tcPr>
          <w:p w:rsidR="00DF1618" w:rsidRPr="00D56094" w:rsidRDefault="00A27383" w:rsidP="00A27383">
            <w:pPr>
              <w:tabs>
                <w:tab w:val="center" w:pos="3828"/>
                <w:tab w:val="left" w:pos="4820"/>
              </w:tabs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Генеральный директор </w:t>
            </w:r>
            <w:r w:rsidR="00E72DD9" w:rsidRPr="00D5609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E72DD9" w:rsidRPr="00D5609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DF1618" w:rsidRPr="00D56094" w:rsidRDefault="00DF1618" w:rsidP="00A27383">
            <w:pPr>
              <w:tabs>
                <w:tab w:val="center" w:pos="3828"/>
                <w:tab w:val="left" w:pos="4820"/>
              </w:tabs>
              <w:spacing w:before="100" w:beforeAutospacing="1" w:after="100" w:afterAutospacing="1" w:line="240" w:lineRule="auto"/>
              <w:ind w:right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  <w:r w:rsidR="00424A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подписавшего заявление</w:t>
            </w:r>
            <w:r w:rsidR="00963CE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подписью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6094">
              <w:rPr>
                <w:rStyle w:val="ad"/>
                <w:rFonts w:ascii="Times New Roman" w:hAnsi="Times New Roman"/>
                <w:sz w:val="24"/>
                <w:szCs w:val="24"/>
              </w:rPr>
              <w:endnoteReference w:id="6"/>
            </w:r>
          </w:p>
          <w:p w:rsidR="00DF1618" w:rsidRPr="00D56094" w:rsidRDefault="00DF1618" w:rsidP="00A27383">
            <w:pPr>
              <w:tabs>
                <w:tab w:val="center" w:pos="3828"/>
                <w:tab w:val="left" w:pos="4820"/>
              </w:tabs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F1618" w:rsidRPr="00D56094" w:rsidRDefault="00424A65" w:rsidP="00A27383">
            <w:pPr>
              <w:adjustRightInd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799" w:type="dxa"/>
          </w:tcPr>
          <w:p w:rsidR="00DF1618" w:rsidRPr="00D56094" w:rsidRDefault="00A27383" w:rsidP="00424A65">
            <w:pPr>
              <w:tabs>
                <w:tab w:val="center" w:pos="3828"/>
                <w:tab w:val="left" w:pos="48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А.А.Волков </w:t>
            </w:r>
            <w:r w:rsidR="00E72DD9" w:rsidRPr="00D56094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DF1618" w:rsidRPr="00D56094" w:rsidRDefault="00DF1618" w:rsidP="00A27383">
            <w:pPr>
              <w:tabs>
                <w:tab w:val="center" w:pos="3828"/>
                <w:tab w:val="left" w:pos="4820"/>
              </w:tabs>
              <w:spacing w:before="100" w:beforeAutospacing="1" w:after="100" w:afterAutospacing="1" w:line="240" w:lineRule="auto"/>
              <w:ind w:left="1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(инициалы и фамилия лица, подписавшего заявление</w:t>
            </w:r>
            <w:r w:rsidR="00963CE9" w:rsidRPr="00D5609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электронной подписью</w:t>
            </w:r>
            <w:r w:rsidRPr="00D560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6094">
              <w:rPr>
                <w:rStyle w:val="ad"/>
                <w:rFonts w:ascii="Times New Roman" w:hAnsi="Times New Roman"/>
                <w:sz w:val="24"/>
                <w:szCs w:val="24"/>
              </w:rPr>
              <w:endnoteReference w:id="7"/>
            </w:r>
          </w:p>
        </w:tc>
      </w:tr>
    </w:tbl>
    <w:p w:rsidR="006F192A" w:rsidRPr="00D56094" w:rsidRDefault="006F192A" w:rsidP="009B6E1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6F192A" w:rsidRPr="00D56094" w:rsidSect="002C77C3">
      <w:headerReference w:type="default" r:id="rId15"/>
      <w:headerReference w:type="first" r:id="rId16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B0B" w:rsidRDefault="00022B0B" w:rsidP="009009CB">
      <w:pPr>
        <w:spacing w:after="0" w:line="240" w:lineRule="auto"/>
      </w:pPr>
      <w:r>
        <w:separator/>
      </w:r>
    </w:p>
  </w:endnote>
  <w:endnote w:type="continuationSeparator" w:id="1">
    <w:p w:rsidR="00022B0B" w:rsidRDefault="00022B0B" w:rsidP="009009CB">
      <w:pPr>
        <w:spacing w:after="0" w:line="240" w:lineRule="auto"/>
      </w:pPr>
      <w:r>
        <w:continuationSeparator/>
      </w:r>
    </w:p>
  </w:endnote>
  <w:endnote w:id="2">
    <w:p w:rsidR="004E5CCB" w:rsidRDefault="004E5CCB">
      <w:pPr>
        <w:pStyle w:val="ab"/>
      </w:pPr>
      <w:r>
        <w:rPr>
          <w:rStyle w:val="ad"/>
        </w:rPr>
        <w:endnoteRef/>
      </w:r>
      <w:r>
        <w:t>Указывается один из вариантов</w:t>
      </w:r>
      <w:r w:rsidRPr="00E40A58">
        <w:t xml:space="preserve"> ответа</w:t>
      </w:r>
      <w:r>
        <w:t>, перечисленных через косую черту.</w:t>
      </w:r>
    </w:p>
  </w:endnote>
  <w:endnote w:id="3">
    <w:p w:rsidR="00571657" w:rsidDel="000D6645" w:rsidRDefault="00571657">
      <w:pPr>
        <w:pStyle w:val="ab"/>
        <w:rPr>
          <w:del w:id="35" w:author="Buhg" w:date="2019-04-09T09:16:00Z"/>
        </w:rPr>
      </w:pPr>
      <w:r>
        <w:rPr>
          <w:rStyle w:val="ad"/>
        </w:rPr>
        <w:endnoteRef/>
      </w:r>
      <w:r w:rsidRPr="00571657">
        <w:t>Указыва</w:t>
      </w:r>
      <w:r w:rsidR="00EB566C">
        <w:t xml:space="preserve">ется полный электронный адрес </w:t>
      </w:r>
      <w:r w:rsidRPr="00571657">
        <w:t xml:space="preserve">в информационно-телекоммуникационной сети «Интернет», по которому Заявителем размещены файлы электронных документов, прилагаемых к заявлению, во внешней информационно-технологической и программно-аппаратной инфраструктуре, обеспечивающей получение Департаментом развития электроэнергетики </w:t>
      </w:r>
      <w:r>
        <w:t xml:space="preserve">Минэнерго России </w:t>
      </w:r>
      <w:r w:rsidRPr="00571657">
        <w:t xml:space="preserve">указанных файлов электронных документов с использованием </w:t>
      </w:r>
      <w:r w:rsidR="00117E03" w:rsidRPr="00571657">
        <w:t>информационно-телекоммуникационной сети «Интернет»</w:t>
      </w:r>
      <w:r w:rsidRPr="00571657">
        <w:t>.</w:t>
      </w:r>
    </w:p>
  </w:endnote>
  <w:endnote w:id="4">
    <w:p w:rsidR="004E5CCB" w:rsidRDefault="004E5CCB">
      <w:pPr>
        <w:pStyle w:val="ab"/>
      </w:pPr>
      <w:r>
        <w:rPr>
          <w:rStyle w:val="ad"/>
        </w:rPr>
        <w:endnoteRef/>
      </w:r>
      <w:r>
        <w:t xml:space="preserve"> Период указывается </w:t>
      </w:r>
      <w:r w:rsidRPr="004E5CCB">
        <w:t>в соответствии с требованиями пункта 3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</w:t>
      </w:r>
      <w:r>
        <w:t>.</w:t>
      </w:r>
    </w:p>
  </w:endnote>
  <w:endnote w:id="5">
    <w:p w:rsidR="00B5759B" w:rsidRDefault="00B5759B" w:rsidP="00B5759B">
      <w:pPr>
        <w:pStyle w:val="ab"/>
      </w:pPr>
      <w:r>
        <w:rPr>
          <w:rStyle w:val="ad"/>
        </w:rPr>
        <w:endnoteRef/>
      </w:r>
      <w:r w:rsidR="00A00FA2">
        <w:t>Е</w:t>
      </w:r>
      <w:r w:rsidR="009E3BD3">
        <w:t xml:space="preserve">сли государственное регулирование цен (тарифов) осуществляется </w:t>
      </w:r>
      <w:r w:rsidR="0081550A">
        <w:t xml:space="preserve">в отношении </w:t>
      </w:r>
      <w:r w:rsidR="0081550A" w:rsidRPr="00AE0EBD">
        <w:t xml:space="preserve">обособленных </w:t>
      </w:r>
      <w:r w:rsidR="00A00FA2" w:rsidRPr="00AE0EBD">
        <w:t xml:space="preserve">структурных </w:t>
      </w:r>
      <w:r w:rsidR="0081550A" w:rsidRPr="00AE0EBD">
        <w:t>подразделений Заявителя или территори</w:t>
      </w:r>
      <w:r w:rsidR="00A00FA2" w:rsidRPr="00AE0EBD">
        <w:t>й</w:t>
      </w:r>
      <w:r w:rsidR="0081550A" w:rsidRPr="00AE0EBD">
        <w:t>, на котор</w:t>
      </w:r>
      <w:r w:rsidR="00A00FA2" w:rsidRPr="00AE0EBD">
        <w:t>ых</w:t>
      </w:r>
      <w:r w:rsidR="0081550A" w:rsidRPr="00AE0EBD">
        <w:t xml:space="preserve"> он осуществляет свою деятельность</w:t>
      </w:r>
      <w:r w:rsidRPr="004E5CCB">
        <w:t>, указ</w:t>
      </w:r>
      <w:r w:rsidR="00AE0EBD">
        <w:t>ывается</w:t>
      </w:r>
      <w:r w:rsidRPr="004E5CCB">
        <w:t xml:space="preserve"> информаци</w:t>
      </w:r>
      <w:r w:rsidR="00AE0EBD">
        <w:t>я</w:t>
      </w:r>
      <w:r w:rsidRPr="004E5CCB">
        <w:t xml:space="preserve"> для каждого из них</w:t>
      </w:r>
      <w:r w:rsidR="00AE0EBD">
        <w:t xml:space="preserve"> (при необходимости заявлени</w:t>
      </w:r>
      <w:r w:rsidR="004B2531">
        <w:t>е</w:t>
      </w:r>
      <w:r w:rsidR="00AE0EBD">
        <w:t xml:space="preserve"> дополняется </w:t>
      </w:r>
      <w:r w:rsidR="00DE322B">
        <w:t xml:space="preserve">новыми </w:t>
      </w:r>
      <w:r w:rsidR="00AE0EBD">
        <w:t>пунктами, аналогичными пунктам 8.2 и 8.</w:t>
      </w:r>
      <w:r w:rsidR="007431A2">
        <w:t>2.1</w:t>
      </w:r>
      <w:r w:rsidR="00AE0EBD">
        <w:t>)</w:t>
      </w:r>
      <w:r w:rsidRPr="004E5CCB">
        <w:t>.</w:t>
      </w:r>
    </w:p>
  </w:endnote>
  <w:endnote w:id="6">
    <w:p w:rsidR="004E5CCB" w:rsidRDefault="004E5CCB" w:rsidP="00DF1618">
      <w:pPr>
        <w:pStyle w:val="ab"/>
      </w:pPr>
      <w:r>
        <w:rPr>
          <w:rStyle w:val="ad"/>
        </w:rPr>
        <w:endnoteRef/>
      </w:r>
      <w:r>
        <w:t xml:space="preserve"> Указываются должность лица, </w:t>
      </w:r>
      <w:r w:rsidR="00963CE9">
        <w:t>подписавшего заявление электронной подписью</w:t>
      </w:r>
      <w:r>
        <w:t>.</w:t>
      </w:r>
    </w:p>
  </w:endnote>
  <w:endnote w:id="7">
    <w:p w:rsidR="004E5CCB" w:rsidRDefault="004E5CCB" w:rsidP="00DF1618">
      <w:pPr>
        <w:pStyle w:val="ab"/>
      </w:pPr>
      <w:r>
        <w:rPr>
          <w:rStyle w:val="ad"/>
        </w:rPr>
        <w:endnoteRef/>
      </w:r>
      <w:r>
        <w:t xml:space="preserve"> Указываются </w:t>
      </w:r>
      <w:proofErr w:type="spellStart"/>
      <w:r>
        <w:t>инициалыи</w:t>
      </w:r>
      <w:proofErr w:type="spellEnd"/>
      <w:r>
        <w:t xml:space="preserve"> фамилия лица, </w:t>
      </w:r>
      <w:r w:rsidR="00963CE9">
        <w:t>подписавшего заявление электронной подписью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B0B" w:rsidRDefault="00022B0B" w:rsidP="009009CB">
      <w:pPr>
        <w:spacing w:after="0" w:line="240" w:lineRule="auto"/>
      </w:pPr>
      <w:r>
        <w:separator/>
      </w:r>
    </w:p>
  </w:footnote>
  <w:footnote w:type="continuationSeparator" w:id="1">
    <w:p w:rsidR="00022B0B" w:rsidRDefault="00022B0B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E7358D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="004E5CCB"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0D5AD6">
          <w:rPr>
            <w:rFonts w:ascii="Times New Roman" w:hAnsi="Times New Roman" w:cs="Times New Roman"/>
            <w:noProof/>
            <w:sz w:val="28"/>
          </w:rPr>
          <w:t>2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CCB" w:rsidRDefault="004E5CCB" w:rsidP="002C77C3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510C6F"/>
    <w:multiLevelType w:val="multilevel"/>
    <w:tmpl w:val="67F2362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8BE7FDA"/>
    <w:multiLevelType w:val="multilevel"/>
    <w:tmpl w:val="2FE486C6"/>
    <w:lvl w:ilvl="0">
      <w:start w:val="10"/>
      <w:numFmt w:val="decimal"/>
      <w:lvlText w:val="%1"/>
      <w:lvlJc w:val="left"/>
      <w:pPr>
        <w:ind w:left="570" w:hanging="570"/>
      </w:pPr>
      <w:rPr>
        <w:rFonts w:ascii="Arial" w:hAnsi="Arial" w:cs="Arial" w:hint="default"/>
        <w:color w:val="333333"/>
      </w:rPr>
    </w:lvl>
    <w:lvl w:ilvl="1">
      <w:start w:val="6"/>
      <w:numFmt w:val="decimal"/>
      <w:lvlText w:val="%1.%2"/>
      <w:lvlJc w:val="left"/>
      <w:pPr>
        <w:ind w:left="1313" w:hanging="570"/>
      </w:pPr>
      <w:rPr>
        <w:rFonts w:ascii="Arial" w:hAnsi="Arial" w:cs="Arial" w:hint="default"/>
        <w:color w:val="333333"/>
      </w:rPr>
    </w:lvl>
    <w:lvl w:ilvl="2">
      <w:start w:val="1"/>
      <w:numFmt w:val="decimal"/>
      <w:lvlText w:val="%1.%2.%3"/>
      <w:lvlJc w:val="left"/>
      <w:pPr>
        <w:ind w:left="2206" w:hanging="720"/>
      </w:pPr>
      <w:rPr>
        <w:rFonts w:ascii="Arial" w:hAnsi="Arial" w:cs="Arial" w:hint="default"/>
        <w:color w:val="333333"/>
      </w:rPr>
    </w:lvl>
    <w:lvl w:ilvl="3">
      <w:start w:val="1"/>
      <w:numFmt w:val="decimal"/>
      <w:lvlText w:val="%1.%2.%3.%4"/>
      <w:lvlJc w:val="left"/>
      <w:pPr>
        <w:ind w:left="3309" w:hanging="1080"/>
      </w:pPr>
      <w:rPr>
        <w:rFonts w:ascii="Arial" w:hAnsi="Arial" w:cs="Arial" w:hint="default"/>
        <w:color w:val="333333"/>
      </w:rPr>
    </w:lvl>
    <w:lvl w:ilvl="4">
      <w:start w:val="1"/>
      <w:numFmt w:val="decimal"/>
      <w:lvlText w:val="%1.%2.%3.%4.%5"/>
      <w:lvlJc w:val="left"/>
      <w:pPr>
        <w:ind w:left="4052" w:hanging="1080"/>
      </w:pPr>
      <w:rPr>
        <w:rFonts w:ascii="Arial" w:hAnsi="Arial" w:cs="Arial" w:hint="default"/>
        <w:color w:val="333333"/>
      </w:rPr>
    </w:lvl>
    <w:lvl w:ilvl="5">
      <w:start w:val="1"/>
      <w:numFmt w:val="decimal"/>
      <w:lvlText w:val="%1.%2.%3.%4.%5.%6"/>
      <w:lvlJc w:val="left"/>
      <w:pPr>
        <w:ind w:left="5155" w:hanging="1440"/>
      </w:pPr>
      <w:rPr>
        <w:rFonts w:ascii="Arial" w:hAnsi="Arial" w:cs="Arial"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5898" w:hanging="1440"/>
      </w:pPr>
      <w:rPr>
        <w:rFonts w:ascii="Arial" w:hAnsi="Arial" w:cs="Arial"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7001" w:hanging="1800"/>
      </w:pPr>
      <w:rPr>
        <w:rFonts w:ascii="Arial" w:hAnsi="Arial" w:cs="Arial"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8104" w:hanging="2160"/>
      </w:pPr>
      <w:rPr>
        <w:rFonts w:ascii="Arial" w:hAnsi="Arial" w:cs="Arial" w:hint="default"/>
        <w:color w:val="333333"/>
      </w:rPr>
    </w:lvl>
  </w:abstractNum>
  <w:abstractNum w:abstractNumId="9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0381E"/>
    <w:multiLevelType w:val="multilevel"/>
    <w:tmpl w:val="234C6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2B7F10"/>
    <w:rsid w:val="0001506A"/>
    <w:rsid w:val="000163E1"/>
    <w:rsid w:val="00022B0B"/>
    <w:rsid w:val="00033EB7"/>
    <w:rsid w:val="00036D54"/>
    <w:rsid w:val="00043E73"/>
    <w:rsid w:val="00045AB2"/>
    <w:rsid w:val="0005500F"/>
    <w:rsid w:val="00061487"/>
    <w:rsid w:val="00067292"/>
    <w:rsid w:val="00095EC9"/>
    <w:rsid w:val="000B5BAF"/>
    <w:rsid w:val="000C1376"/>
    <w:rsid w:val="000D229C"/>
    <w:rsid w:val="000D5AD6"/>
    <w:rsid w:val="000D6645"/>
    <w:rsid w:val="000F0495"/>
    <w:rsid w:val="000F390D"/>
    <w:rsid w:val="00105F1C"/>
    <w:rsid w:val="001077EB"/>
    <w:rsid w:val="00115D20"/>
    <w:rsid w:val="00115F22"/>
    <w:rsid w:val="00117E03"/>
    <w:rsid w:val="00134EEF"/>
    <w:rsid w:val="001545C5"/>
    <w:rsid w:val="001927B4"/>
    <w:rsid w:val="001C1CB4"/>
    <w:rsid w:val="001D3C93"/>
    <w:rsid w:val="001D75DD"/>
    <w:rsid w:val="001E08FC"/>
    <w:rsid w:val="001E5BFE"/>
    <w:rsid w:val="001F6D75"/>
    <w:rsid w:val="0021131E"/>
    <w:rsid w:val="0022547B"/>
    <w:rsid w:val="00241232"/>
    <w:rsid w:val="0029068F"/>
    <w:rsid w:val="00297E2D"/>
    <w:rsid w:val="002B6080"/>
    <w:rsid w:val="002B7F10"/>
    <w:rsid w:val="002C77C3"/>
    <w:rsid w:val="002D4FE0"/>
    <w:rsid w:val="002D5383"/>
    <w:rsid w:val="003A4066"/>
    <w:rsid w:val="003A4841"/>
    <w:rsid w:val="003A6E47"/>
    <w:rsid w:val="003B4DD4"/>
    <w:rsid w:val="003B5341"/>
    <w:rsid w:val="003C20E0"/>
    <w:rsid w:val="003C6E2D"/>
    <w:rsid w:val="003D5E40"/>
    <w:rsid w:val="003F6ED2"/>
    <w:rsid w:val="00404ED4"/>
    <w:rsid w:val="00424A65"/>
    <w:rsid w:val="0045565F"/>
    <w:rsid w:val="00471796"/>
    <w:rsid w:val="004862AA"/>
    <w:rsid w:val="004B16BE"/>
    <w:rsid w:val="004B2531"/>
    <w:rsid w:val="004E5CCB"/>
    <w:rsid w:val="004E6FF7"/>
    <w:rsid w:val="004F01FA"/>
    <w:rsid w:val="004F0422"/>
    <w:rsid w:val="00506FBC"/>
    <w:rsid w:val="00552BAF"/>
    <w:rsid w:val="00553BDF"/>
    <w:rsid w:val="0056540F"/>
    <w:rsid w:val="00571657"/>
    <w:rsid w:val="005772D2"/>
    <w:rsid w:val="00593538"/>
    <w:rsid w:val="005A06A1"/>
    <w:rsid w:val="005B3ED2"/>
    <w:rsid w:val="005B67BF"/>
    <w:rsid w:val="005F01DA"/>
    <w:rsid w:val="006071E5"/>
    <w:rsid w:val="006164E6"/>
    <w:rsid w:val="00657059"/>
    <w:rsid w:val="00696CBE"/>
    <w:rsid w:val="0069791B"/>
    <w:rsid w:val="006A6BBD"/>
    <w:rsid w:val="006B4AD8"/>
    <w:rsid w:val="006C755A"/>
    <w:rsid w:val="006E60E9"/>
    <w:rsid w:val="006F192A"/>
    <w:rsid w:val="007101A0"/>
    <w:rsid w:val="00717CDA"/>
    <w:rsid w:val="0072346E"/>
    <w:rsid w:val="00737284"/>
    <w:rsid w:val="007431A2"/>
    <w:rsid w:val="00744C10"/>
    <w:rsid w:val="00745860"/>
    <w:rsid w:val="00747F92"/>
    <w:rsid w:val="00760011"/>
    <w:rsid w:val="00765E25"/>
    <w:rsid w:val="00775EBF"/>
    <w:rsid w:val="00783243"/>
    <w:rsid w:val="00785BB1"/>
    <w:rsid w:val="00793BF3"/>
    <w:rsid w:val="007955EA"/>
    <w:rsid w:val="007B407C"/>
    <w:rsid w:val="007D0895"/>
    <w:rsid w:val="007D09C6"/>
    <w:rsid w:val="0081550A"/>
    <w:rsid w:val="00842285"/>
    <w:rsid w:val="00844285"/>
    <w:rsid w:val="0084703A"/>
    <w:rsid w:val="00887104"/>
    <w:rsid w:val="008B118D"/>
    <w:rsid w:val="008B4197"/>
    <w:rsid w:val="008C4503"/>
    <w:rsid w:val="008C6467"/>
    <w:rsid w:val="008E25CC"/>
    <w:rsid w:val="008F582B"/>
    <w:rsid w:val="008F5CFF"/>
    <w:rsid w:val="009009CB"/>
    <w:rsid w:val="0091773F"/>
    <w:rsid w:val="009377FF"/>
    <w:rsid w:val="00940793"/>
    <w:rsid w:val="00963CE9"/>
    <w:rsid w:val="00966963"/>
    <w:rsid w:val="00977C14"/>
    <w:rsid w:val="00984D46"/>
    <w:rsid w:val="009A0321"/>
    <w:rsid w:val="009B6E1D"/>
    <w:rsid w:val="009C6C2C"/>
    <w:rsid w:val="009D51DB"/>
    <w:rsid w:val="009E3BD3"/>
    <w:rsid w:val="00A00FA2"/>
    <w:rsid w:val="00A062A7"/>
    <w:rsid w:val="00A12272"/>
    <w:rsid w:val="00A22BBE"/>
    <w:rsid w:val="00A240FE"/>
    <w:rsid w:val="00A25F08"/>
    <w:rsid w:val="00A27383"/>
    <w:rsid w:val="00A440B9"/>
    <w:rsid w:val="00A4580C"/>
    <w:rsid w:val="00A474AF"/>
    <w:rsid w:val="00A53F2F"/>
    <w:rsid w:val="00A67B96"/>
    <w:rsid w:val="00A841F6"/>
    <w:rsid w:val="00A95F8E"/>
    <w:rsid w:val="00AA4F72"/>
    <w:rsid w:val="00AD4046"/>
    <w:rsid w:val="00AE0482"/>
    <w:rsid w:val="00AE0EBD"/>
    <w:rsid w:val="00AE7710"/>
    <w:rsid w:val="00AF0B85"/>
    <w:rsid w:val="00AF15DB"/>
    <w:rsid w:val="00B251B4"/>
    <w:rsid w:val="00B350E3"/>
    <w:rsid w:val="00B4133A"/>
    <w:rsid w:val="00B43E06"/>
    <w:rsid w:val="00B4625F"/>
    <w:rsid w:val="00B46659"/>
    <w:rsid w:val="00B474BE"/>
    <w:rsid w:val="00B50D7B"/>
    <w:rsid w:val="00B5759B"/>
    <w:rsid w:val="00B600C5"/>
    <w:rsid w:val="00B734AB"/>
    <w:rsid w:val="00BB09FE"/>
    <w:rsid w:val="00BC5BC5"/>
    <w:rsid w:val="00C07D07"/>
    <w:rsid w:val="00C27B71"/>
    <w:rsid w:val="00C34A30"/>
    <w:rsid w:val="00C43955"/>
    <w:rsid w:val="00C57D31"/>
    <w:rsid w:val="00C80F70"/>
    <w:rsid w:val="00C92606"/>
    <w:rsid w:val="00CA3E30"/>
    <w:rsid w:val="00CE494A"/>
    <w:rsid w:val="00CE6262"/>
    <w:rsid w:val="00CF15F9"/>
    <w:rsid w:val="00D01B94"/>
    <w:rsid w:val="00D3407C"/>
    <w:rsid w:val="00D47D71"/>
    <w:rsid w:val="00D53ACF"/>
    <w:rsid w:val="00D56094"/>
    <w:rsid w:val="00D60799"/>
    <w:rsid w:val="00D6317B"/>
    <w:rsid w:val="00D80AF9"/>
    <w:rsid w:val="00D977B4"/>
    <w:rsid w:val="00DC508D"/>
    <w:rsid w:val="00DC5B74"/>
    <w:rsid w:val="00DD16AD"/>
    <w:rsid w:val="00DE322B"/>
    <w:rsid w:val="00DE7EA6"/>
    <w:rsid w:val="00DF1618"/>
    <w:rsid w:val="00E032D8"/>
    <w:rsid w:val="00E267A1"/>
    <w:rsid w:val="00E40A58"/>
    <w:rsid w:val="00E648B9"/>
    <w:rsid w:val="00E6627D"/>
    <w:rsid w:val="00E72DD9"/>
    <w:rsid w:val="00E7358D"/>
    <w:rsid w:val="00E81E34"/>
    <w:rsid w:val="00E92A6E"/>
    <w:rsid w:val="00E9651F"/>
    <w:rsid w:val="00E97489"/>
    <w:rsid w:val="00EB566C"/>
    <w:rsid w:val="00EE0927"/>
    <w:rsid w:val="00EF0744"/>
    <w:rsid w:val="00EF0B24"/>
    <w:rsid w:val="00F02D5A"/>
    <w:rsid w:val="00F17D2F"/>
    <w:rsid w:val="00F36717"/>
    <w:rsid w:val="00F47DB1"/>
    <w:rsid w:val="00F54ECA"/>
    <w:rsid w:val="00F676F8"/>
    <w:rsid w:val="00F75D76"/>
    <w:rsid w:val="00F86546"/>
    <w:rsid w:val="00FA1BF9"/>
    <w:rsid w:val="00FA5C99"/>
    <w:rsid w:val="00FB09F2"/>
    <w:rsid w:val="00FF6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6A"/>
  </w:style>
  <w:style w:type="paragraph" w:styleId="1">
    <w:name w:val="heading 1"/>
    <w:basedOn w:val="a"/>
    <w:link w:val="10"/>
    <w:uiPriority w:val="9"/>
    <w:qFormat/>
    <w:rsid w:val="006071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071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Hyperlink"/>
    <w:basedOn w:val="a0"/>
    <w:uiPriority w:val="99"/>
    <w:semiHidden/>
    <w:unhideWhenUsed/>
    <w:rsid w:val="006B4A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5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1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2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8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C00A926D4779D4999B0B5F05DC1ECBB087B153225717CA710678C95Eq4P1R" TargetMode="External"/><Relationship Id="rId13" Type="http://schemas.openxmlformats.org/officeDocument/2006/relationships/hyperlink" Target="consultantplus://offline/ref=B1F24C34B6962D56BD208E732BA6FB59C2C0F43FF28F67616E25DD9801AD6387CF0840EB9BAEU9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F24C34B6962D56BD208E732BA6FB59C2C0F43FF28F67616E25DD9801AD6387CF0840EB9BAEU9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F24C34B6962D56BD208E732BA6FB59C2C0F43FF28F67616E25DD9801AAUD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ase.garant.ru/12171109/948c9c0734b6e944a4727660f2d5a027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C00A926D4779D4999B0B5F05DC1ECBB087B153225717CA710678C95E41EE95C83ED46238qFP8R" TargetMode="External"/><Relationship Id="rId14" Type="http://schemas.openxmlformats.org/officeDocument/2006/relationships/hyperlink" Target="http://www.consultant.ru/document/cons_doc_LAW_1955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6BB3-A734-4D35-A416-3B405E50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9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Buhg</cp:lastModifiedBy>
  <cp:revision>56</cp:revision>
  <cp:lastPrinted>2018-03-05T17:15:00Z</cp:lastPrinted>
  <dcterms:created xsi:type="dcterms:W3CDTF">2017-03-09T12:44:00Z</dcterms:created>
  <dcterms:modified xsi:type="dcterms:W3CDTF">2019-09-27T05:32:00Z</dcterms:modified>
</cp:coreProperties>
</file>